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AD" w:rsidRDefault="00156CAD" w:rsidP="007A14D2">
      <w:pPr>
        <w:jc w:val="center"/>
        <w:rPr>
          <w:b/>
          <w:sz w:val="22"/>
          <w:szCs w:val="22"/>
        </w:rPr>
      </w:pPr>
      <w:r w:rsidRPr="009B216F">
        <w:rPr>
          <w:b/>
          <w:sz w:val="22"/>
          <w:szCs w:val="22"/>
        </w:rPr>
        <w:t>EDCI 5</w:t>
      </w:r>
      <w:r>
        <w:rPr>
          <w:b/>
          <w:sz w:val="22"/>
          <w:szCs w:val="22"/>
        </w:rPr>
        <w:t>44</w:t>
      </w:r>
      <w:r w:rsidRPr="009B216F">
        <w:rPr>
          <w:b/>
          <w:sz w:val="22"/>
          <w:szCs w:val="22"/>
        </w:rPr>
        <w:t xml:space="preserve">4:  </w:t>
      </w:r>
      <w:r>
        <w:rPr>
          <w:b/>
          <w:sz w:val="22"/>
          <w:szCs w:val="22"/>
        </w:rPr>
        <w:t>Teaching Adolescent Readers</w:t>
      </w:r>
    </w:p>
    <w:p w:rsidR="006E2F90" w:rsidRPr="009B216F" w:rsidRDefault="006E2F90" w:rsidP="007A14D2">
      <w:pPr>
        <w:jc w:val="center"/>
        <w:rPr>
          <w:b/>
          <w:sz w:val="22"/>
          <w:szCs w:val="22"/>
        </w:rPr>
      </w:pPr>
      <w:r>
        <w:rPr>
          <w:b/>
          <w:sz w:val="22"/>
          <w:szCs w:val="22"/>
        </w:rPr>
        <w:t xml:space="preserve">CRN: </w:t>
      </w:r>
      <w:r w:rsidRPr="006E2F90">
        <w:rPr>
          <w:sz w:val="22"/>
          <w:szCs w:val="22"/>
        </w:rPr>
        <w:t>92537</w:t>
      </w:r>
    </w:p>
    <w:p w:rsidR="00156CAD" w:rsidRPr="006E2F90" w:rsidRDefault="00156CAD" w:rsidP="007A14D2">
      <w:pPr>
        <w:jc w:val="center"/>
        <w:rPr>
          <w:b/>
          <w:sz w:val="22"/>
          <w:szCs w:val="22"/>
        </w:rPr>
      </w:pPr>
      <w:r w:rsidRPr="006E2F90">
        <w:rPr>
          <w:b/>
          <w:sz w:val="22"/>
          <w:szCs w:val="22"/>
        </w:rPr>
        <w:t>Fall Semester</w:t>
      </w:r>
      <w:r w:rsidR="00D424A8" w:rsidRPr="006E2F90">
        <w:rPr>
          <w:b/>
          <w:sz w:val="22"/>
          <w:szCs w:val="22"/>
        </w:rPr>
        <w:t>, 2012</w:t>
      </w:r>
      <w:r w:rsidRPr="006E2F90">
        <w:rPr>
          <w:b/>
          <w:sz w:val="22"/>
          <w:szCs w:val="22"/>
        </w:rPr>
        <w:t xml:space="preserve"> </w:t>
      </w:r>
    </w:p>
    <w:p w:rsidR="00156CAD" w:rsidRDefault="00156CAD" w:rsidP="005420F2">
      <w:pPr>
        <w:jc w:val="center"/>
        <w:rPr>
          <w:b/>
          <w:sz w:val="22"/>
          <w:szCs w:val="22"/>
        </w:rPr>
      </w:pPr>
      <w:r w:rsidRPr="006E2F90">
        <w:rPr>
          <w:b/>
          <w:sz w:val="22"/>
          <w:szCs w:val="22"/>
        </w:rPr>
        <w:t xml:space="preserve">Class wiki: </w:t>
      </w:r>
      <w:hyperlink r:id="rId8" w:history="1">
        <w:r w:rsidR="001657CF" w:rsidRPr="00A9737B">
          <w:rPr>
            <w:rStyle w:val="Hyperlink"/>
            <w:b/>
            <w:sz w:val="22"/>
            <w:szCs w:val="22"/>
          </w:rPr>
          <w:t>http://VTteachingYAL2012@wikispaces.com/</w:t>
        </w:r>
      </w:hyperlink>
    </w:p>
    <w:p w:rsidR="001657CF" w:rsidRPr="006E2F90" w:rsidRDefault="001657CF" w:rsidP="005420F2">
      <w:pPr>
        <w:jc w:val="center"/>
        <w:rPr>
          <w:b/>
          <w:sz w:val="22"/>
          <w:szCs w:val="22"/>
        </w:rPr>
      </w:pPr>
    </w:p>
    <w:p w:rsidR="009D7B28" w:rsidRDefault="009D7B28" w:rsidP="009D7B28">
      <w:pPr>
        <w:rPr>
          <w:color w:val="000000"/>
          <w:sz w:val="22"/>
          <w:szCs w:val="22"/>
        </w:rPr>
      </w:pPr>
      <w:r w:rsidRPr="00030D7E">
        <w:rPr>
          <w:b/>
          <w:color w:val="000000"/>
          <w:sz w:val="22"/>
          <w:szCs w:val="22"/>
        </w:rPr>
        <w:t xml:space="preserve">Additional Websites: </w:t>
      </w:r>
      <w:hyperlink r:id="rId9" w:history="1">
        <w:r w:rsidR="006E2F90" w:rsidRPr="0087319E">
          <w:rPr>
            <w:rStyle w:val="Hyperlink"/>
            <w:sz w:val="22"/>
            <w:szCs w:val="22"/>
          </w:rPr>
          <w:t>http://www.ala.org/yalsa/booklistsawards/booklistsbook</w:t>
        </w:r>
      </w:hyperlink>
      <w:r w:rsidR="006E2F90">
        <w:rPr>
          <w:b/>
          <w:color w:val="000000"/>
          <w:sz w:val="22"/>
          <w:szCs w:val="22"/>
        </w:rPr>
        <w:t xml:space="preserve"> </w:t>
      </w:r>
      <w:r w:rsidRPr="00030D7E">
        <w:rPr>
          <w:b/>
          <w:color w:val="000000"/>
          <w:sz w:val="22"/>
          <w:szCs w:val="22"/>
        </w:rPr>
        <w:t xml:space="preserve">and </w:t>
      </w:r>
      <w:hyperlink r:id="rId10" w:history="1">
        <w:r w:rsidR="00640156" w:rsidRPr="0016721B">
          <w:rPr>
            <w:rStyle w:val="Hyperlink"/>
            <w:sz w:val="22"/>
            <w:szCs w:val="22"/>
          </w:rPr>
          <w:t>http://www.ncte.org</w:t>
        </w:r>
      </w:hyperlink>
      <w:r w:rsidRPr="00030D7E">
        <w:rPr>
          <w:b/>
          <w:color w:val="000000"/>
          <w:sz w:val="22"/>
          <w:szCs w:val="22"/>
        </w:rPr>
        <w:t xml:space="preserve"> and </w:t>
      </w:r>
      <w:hyperlink r:id="rId11" w:history="1">
        <w:r w:rsidRPr="00030D7E">
          <w:rPr>
            <w:rStyle w:val="Hyperlink"/>
            <w:sz w:val="22"/>
            <w:szCs w:val="22"/>
          </w:rPr>
          <w:t>http://www.vate.org</w:t>
        </w:r>
      </w:hyperlink>
      <w:r w:rsidRPr="00030D7E">
        <w:rPr>
          <w:b/>
          <w:color w:val="000000"/>
          <w:sz w:val="22"/>
          <w:szCs w:val="22"/>
        </w:rPr>
        <w:t xml:space="preserve"> </w:t>
      </w:r>
      <w:r w:rsidR="0087319E">
        <w:rPr>
          <w:b/>
          <w:color w:val="000000"/>
          <w:sz w:val="22"/>
          <w:szCs w:val="22"/>
        </w:rPr>
        <w:t xml:space="preserve">and </w:t>
      </w:r>
      <w:hyperlink r:id="rId12" w:history="1">
        <w:r w:rsidR="0087319E" w:rsidRPr="0016721B">
          <w:rPr>
            <w:rStyle w:val="Hyperlink"/>
            <w:sz w:val="22"/>
            <w:szCs w:val="22"/>
          </w:rPr>
          <w:t>http://www.englishcompanion.ning.com/</w:t>
        </w:r>
      </w:hyperlink>
      <w:r w:rsidR="0087319E">
        <w:rPr>
          <w:color w:val="000000"/>
          <w:sz w:val="22"/>
          <w:szCs w:val="22"/>
        </w:rPr>
        <w:t xml:space="preserve"> </w:t>
      </w:r>
      <w:r w:rsidRPr="00030D7E">
        <w:rPr>
          <w:b/>
          <w:color w:val="000000"/>
          <w:sz w:val="22"/>
          <w:szCs w:val="22"/>
        </w:rPr>
        <w:t xml:space="preserve"> </w:t>
      </w:r>
      <w:proofErr w:type="gramStart"/>
      <w:r w:rsidRPr="00030D7E">
        <w:rPr>
          <w:b/>
          <w:color w:val="000000"/>
          <w:sz w:val="22"/>
          <w:szCs w:val="22"/>
        </w:rPr>
        <w:t>and</w:t>
      </w:r>
      <w:r w:rsidR="006E2F90">
        <w:rPr>
          <w:b/>
          <w:color w:val="000000"/>
          <w:sz w:val="22"/>
          <w:szCs w:val="22"/>
        </w:rPr>
        <w:t xml:space="preserve"> </w:t>
      </w:r>
      <w:r w:rsidRPr="00030D7E">
        <w:rPr>
          <w:b/>
          <w:color w:val="000000"/>
          <w:sz w:val="22"/>
          <w:szCs w:val="22"/>
        </w:rPr>
        <w:t xml:space="preserve"> </w:t>
      </w:r>
      <w:proofErr w:type="gramEnd"/>
      <w:r w:rsidR="0084527B">
        <w:fldChar w:fldCharType="begin"/>
      </w:r>
      <w:r w:rsidR="0084527B">
        <w:instrText xml:space="preserve"> HYPERLINK "http://www.doe.virginia.gov/testing/index.shtml" </w:instrText>
      </w:r>
      <w:r w:rsidR="0084527B">
        <w:fldChar w:fldCharType="separate"/>
      </w:r>
      <w:r w:rsidR="00640156" w:rsidRPr="0016721B">
        <w:rPr>
          <w:rStyle w:val="Hyperlink"/>
          <w:sz w:val="22"/>
          <w:szCs w:val="22"/>
        </w:rPr>
        <w:t>http://www.doe.virginia.gov/testing/index.shtml</w:t>
      </w:r>
      <w:r w:rsidR="0084527B">
        <w:rPr>
          <w:rStyle w:val="Hyperlink"/>
          <w:sz w:val="22"/>
          <w:szCs w:val="22"/>
        </w:rPr>
        <w:fldChar w:fldCharType="end"/>
      </w:r>
    </w:p>
    <w:p w:rsidR="009D7B28" w:rsidRPr="009B216F" w:rsidRDefault="009D7B28" w:rsidP="005420F2">
      <w:pPr>
        <w:jc w:val="center"/>
        <w:rPr>
          <w:sz w:val="22"/>
          <w:szCs w:val="22"/>
        </w:rPr>
      </w:pPr>
    </w:p>
    <w:p w:rsidR="00156CAD" w:rsidRPr="00F4574C" w:rsidRDefault="00156CAD" w:rsidP="001657CF">
      <w:pPr>
        <w:jc w:val="center"/>
        <w:rPr>
          <w:sz w:val="20"/>
          <w:szCs w:val="20"/>
        </w:rPr>
      </w:pPr>
      <w:r>
        <w:rPr>
          <w:color w:val="303030"/>
          <w:sz w:val="20"/>
          <w:szCs w:val="20"/>
        </w:rPr>
        <w:t>“Literature provides the reader with a mirror to examine oneself, a window to consider alternate experiences and beliefs, and a door to walk through forever changed.” – Fisher, D. &amp; Ivey, G. (2007).</w:t>
      </w:r>
    </w:p>
    <w:p w:rsidR="00156CAD" w:rsidRPr="009B216F" w:rsidRDefault="00156CAD">
      <w:pPr>
        <w:rPr>
          <w:sz w:val="22"/>
          <w:szCs w:val="22"/>
        </w:rPr>
      </w:pPr>
    </w:p>
    <w:p w:rsidR="006E2F90" w:rsidRDefault="00156CAD">
      <w:pPr>
        <w:rPr>
          <w:sz w:val="22"/>
          <w:szCs w:val="22"/>
        </w:rPr>
      </w:pPr>
      <w:r w:rsidRPr="006E2F90">
        <w:rPr>
          <w:b/>
          <w:sz w:val="22"/>
          <w:szCs w:val="22"/>
        </w:rPr>
        <w:t>Instructor:</w:t>
      </w:r>
      <w:r w:rsidRPr="009B216F">
        <w:rPr>
          <w:sz w:val="22"/>
          <w:szCs w:val="22"/>
        </w:rPr>
        <w:tab/>
        <w:t>Katie Dredger</w:t>
      </w:r>
      <w:r w:rsidR="006E2F90">
        <w:rPr>
          <w:sz w:val="22"/>
          <w:szCs w:val="22"/>
        </w:rPr>
        <w:t>,</w:t>
      </w:r>
      <w:r w:rsidR="006E2F90">
        <w:rPr>
          <w:sz w:val="22"/>
          <w:szCs w:val="22"/>
        </w:rPr>
        <w:tab/>
      </w:r>
      <w:hyperlink r:id="rId13" w:history="1">
        <w:r w:rsidR="006E2F90" w:rsidRPr="0016721B">
          <w:rPr>
            <w:rStyle w:val="Hyperlink"/>
            <w:sz w:val="22"/>
            <w:szCs w:val="22"/>
          </w:rPr>
          <w:t>kdredger@vt.edu</w:t>
        </w:r>
      </w:hyperlink>
      <w:r w:rsidR="006E2F90">
        <w:rPr>
          <w:sz w:val="22"/>
          <w:szCs w:val="22"/>
        </w:rPr>
        <w:tab/>
      </w:r>
      <w:r w:rsidR="006E2F90">
        <w:rPr>
          <w:sz w:val="22"/>
          <w:szCs w:val="22"/>
        </w:rPr>
        <w:tab/>
      </w:r>
      <w:r w:rsidR="006E2F90">
        <w:rPr>
          <w:sz w:val="22"/>
          <w:szCs w:val="22"/>
        </w:rPr>
        <w:tab/>
      </w:r>
      <w:r w:rsidR="006E2F90">
        <w:rPr>
          <w:sz w:val="22"/>
          <w:szCs w:val="22"/>
        </w:rPr>
        <w:tab/>
      </w:r>
      <w:r w:rsidR="006E2F90" w:rsidRPr="00FB259F">
        <w:rPr>
          <w:b/>
          <w:sz w:val="22"/>
          <w:szCs w:val="22"/>
        </w:rPr>
        <w:t>Class Time:</w:t>
      </w:r>
      <w:r w:rsidR="006E2F90">
        <w:rPr>
          <w:sz w:val="22"/>
          <w:szCs w:val="22"/>
        </w:rPr>
        <w:t xml:space="preserve"> W 1 – 3:50 p.m.</w:t>
      </w:r>
      <w:r w:rsidR="006E2F90">
        <w:rPr>
          <w:sz w:val="22"/>
          <w:szCs w:val="22"/>
        </w:rPr>
        <w:tab/>
      </w:r>
    </w:p>
    <w:p w:rsidR="006E2F90" w:rsidRPr="009B216F" w:rsidRDefault="006E2F90" w:rsidP="006E2F90">
      <w:pPr>
        <w:rPr>
          <w:sz w:val="22"/>
          <w:szCs w:val="22"/>
        </w:rPr>
      </w:pPr>
      <w:r w:rsidRPr="006E2F90">
        <w:rPr>
          <w:b/>
          <w:sz w:val="22"/>
          <w:szCs w:val="22"/>
        </w:rPr>
        <w:t>Office:</w:t>
      </w:r>
      <w:r w:rsidRPr="009B216F">
        <w:rPr>
          <w:sz w:val="22"/>
          <w:szCs w:val="22"/>
        </w:rPr>
        <w:t xml:space="preserve">  </w:t>
      </w:r>
      <w:r w:rsidRPr="009B216F">
        <w:rPr>
          <w:sz w:val="22"/>
          <w:szCs w:val="22"/>
        </w:rPr>
        <w:tab/>
      </w:r>
      <w:r>
        <w:rPr>
          <w:sz w:val="22"/>
          <w:szCs w:val="22"/>
        </w:rPr>
        <w:t xml:space="preserve">303 War Memorial Hall, </w:t>
      </w:r>
      <w:r w:rsidRPr="009B216F">
        <w:rPr>
          <w:sz w:val="22"/>
          <w:szCs w:val="22"/>
        </w:rPr>
        <w:t>upon request</w:t>
      </w:r>
      <w:r>
        <w:rPr>
          <w:sz w:val="22"/>
          <w:szCs w:val="22"/>
        </w:rPr>
        <w:tab/>
      </w:r>
      <w:r>
        <w:rPr>
          <w:sz w:val="22"/>
          <w:szCs w:val="22"/>
        </w:rPr>
        <w:tab/>
      </w:r>
      <w:r>
        <w:rPr>
          <w:sz w:val="22"/>
          <w:szCs w:val="22"/>
        </w:rPr>
        <w:tab/>
      </w:r>
      <w:r>
        <w:rPr>
          <w:sz w:val="22"/>
          <w:szCs w:val="22"/>
        </w:rPr>
        <w:tab/>
      </w:r>
      <w:r w:rsidRPr="00FB259F">
        <w:rPr>
          <w:b/>
          <w:sz w:val="22"/>
          <w:szCs w:val="22"/>
        </w:rPr>
        <w:t>Location:</w:t>
      </w:r>
      <w:r>
        <w:rPr>
          <w:sz w:val="22"/>
          <w:szCs w:val="22"/>
        </w:rPr>
        <w:t xml:space="preserve"> 220 L War Memorial Hall</w:t>
      </w:r>
    </w:p>
    <w:p w:rsidR="00156CAD" w:rsidRPr="009B216F" w:rsidRDefault="00156CAD">
      <w:pPr>
        <w:rPr>
          <w:sz w:val="22"/>
          <w:szCs w:val="22"/>
        </w:rPr>
      </w:pPr>
      <w:r w:rsidRPr="006E2F90">
        <w:rPr>
          <w:b/>
          <w:sz w:val="22"/>
          <w:szCs w:val="22"/>
        </w:rPr>
        <w:t>G</w:t>
      </w:r>
      <w:r w:rsidR="00FB259F">
        <w:rPr>
          <w:b/>
          <w:sz w:val="22"/>
          <w:szCs w:val="22"/>
        </w:rPr>
        <w:t>.A.</w:t>
      </w:r>
      <w:r w:rsidR="006E2F90" w:rsidRPr="006E2F90">
        <w:rPr>
          <w:b/>
          <w:sz w:val="22"/>
          <w:szCs w:val="22"/>
        </w:rPr>
        <w:t>:</w:t>
      </w:r>
      <w:r w:rsidR="006E2F90">
        <w:rPr>
          <w:sz w:val="22"/>
          <w:szCs w:val="22"/>
        </w:rPr>
        <w:t xml:space="preserve"> </w:t>
      </w:r>
      <w:r w:rsidR="00FB259F">
        <w:rPr>
          <w:sz w:val="22"/>
          <w:szCs w:val="22"/>
        </w:rPr>
        <w:tab/>
      </w:r>
      <w:r w:rsidR="00FB259F">
        <w:rPr>
          <w:sz w:val="22"/>
          <w:szCs w:val="22"/>
        </w:rPr>
        <w:tab/>
      </w:r>
      <w:r w:rsidR="006E2F90">
        <w:rPr>
          <w:sz w:val="22"/>
          <w:szCs w:val="22"/>
        </w:rPr>
        <w:t xml:space="preserve">Jenny Martin, </w:t>
      </w:r>
      <w:hyperlink r:id="rId14" w:history="1">
        <w:r w:rsidR="006E2F90" w:rsidRPr="0016721B">
          <w:rPr>
            <w:rStyle w:val="Hyperlink"/>
            <w:sz w:val="22"/>
            <w:szCs w:val="22"/>
          </w:rPr>
          <w:t>martinje@vt.edu</w:t>
        </w:r>
      </w:hyperlink>
      <w:r w:rsidR="006E2F90">
        <w:rPr>
          <w:sz w:val="22"/>
          <w:szCs w:val="22"/>
        </w:rPr>
        <w:tab/>
      </w:r>
      <w:r w:rsidR="006E2F90">
        <w:rPr>
          <w:sz w:val="22"/>
          <w:szCs w:val="22"/>
        </w:rPr>
        <w:tab/>
      </w:r>
      <w:r w:rsidR="006E2F90">
        <w:rPr>
          <w:sz w:val="22"/>
          <w:szCs w:val="22"/>
        </w:rPr>
        <w:tab/>
      </w:r>
      <w:r w:rsidR="006E2F90">
        <w:rPr>
          <w:sz w:val="22"/>
          <w:szCs w:val="22"/>
        </w:rPr>
        <w:tab/>
      </w:r>
      <w:r w:rsidR="00FB259F">
        <w:rPr>
          <w:sz w:val="22"/>
          <w:szCs w:val="22"/>
        </w:rPr>
        <w:tab/>
      </w:r>
      <w:r w:rsidR="006E2F90" w:rsidRPr="00FB259F">
        <w:rPr>
          <w:b/>
          <w:sz w:val="22"/>
          <w:szCs w:val="22"/>
        </w:rPr>
        <w:t>Credit Hours:</w:t>
      </w:r>
      <w:r w:rsidR="006E2F90">
        <w:rPr>
          <w:sz w:val="22"/>
          <w:szCs w:val="22"/>
        </w:rPr>
        <w:t xml:space="preserve"> 3</w:t>
      </w:r>
    </w:p>
    <w:p w:rsidR="00156CAD" w:rsidRPr="009B216F" w:rsidRDefault="006E2F90">
      <w:pPr>
        <w:rPr>
          <w:sz w:val="22"/>
          <w:szCs w:val="22"/>
        </w:rPr>
      </w:pPr>
      <w:r w:rsidRPr="006E2F90">
        <w:rPr>
          <w:b/>
          <w:sz w:val="22"/>
          <w:szCs w:val="22"/>
        </w:rPr>
        <w:t>Office:</w:t>
      </w:r>
      <w:r>
        <w:rPr>
          <w:sz w:val="22"/>
          <w:szCs w:val="22"/>
        </w:rPr>
        <w:t xml:space="preserve"> </w:t>
      </w:r>
      <w:r>
        <w:rPr>
          <w:sz w:val="22"/>
          <w:szCs w:val="22"/>
        </w:rPr>
        <w:tab/>
      </w:r>
      <w:r>
        <w:rPr>
          <w:sz w:val="22"/>
          <w:szCs w:val="22"/>
        </w:rPr>
        <w:tab/>
        <w:t>301 War Memorial Hall, Office hours: Tuesdays, 4-6 p.m.</w:t>
      </w:r>
      <w:r>
        <w:rPr>
          <w:sz w:val="22"/>
          <w:szCs w:val="22"/>
        </w:rPr>
        <w:tab/>
      </w:r>
    </w:p>
    <w:p w:rsidR="00FB259F" w:rsidRDefault="00FB259F">
      <w:pPr>
        <w:rPr>
          <w:b/>
          <w:sz w:val="22"/>
          <w:szCs w:val="22"/>
        </w:rPr>
      </w:pPr>
    </w:p>
    <w:p w:rsidR="00EC641B" w:rsidRPr="00030D7E" w:rsidRDefault="00EC641B" w:rsidP="00EC641B">
      <w:pPr>
        <w:rPr>
          <w:b/>
          <w:color w:val="000000"/>
          <w:sz w:val="22"/>
          <w:szCs w:val="22"/>
        </w:rPr>
      </w:pPr>
      <w:r w:rsidRPr="00030D7E">
        <w:rPr>
          <w:b/>
          <w:color w:val="000000"/>
          <w:sz w:val="22"/>
          <w:szCs w:val="22"/>
        </w:rPr>
        <w:t>Required Texts:</w:t>
      </w:r>
    </w:p>
    <w:p w:rsidR="00EC641B" w:rsidRPr="00030D7E" w:rsidRDefault="00EC641B" w:rsidP="00EC641B">
      <w:pPr>
        <w:ind w:left="720" w:hanging="720"/>
        <w:rPr>
          <w:color w:val="000000"/>
          <w:sz w:val="22"/>
          <w:szCs w:val="22"/>
        </w:rPr>
      </w:pPr>
      <w:proofErr w:type="gramStart"/>
      <w:r w:rsidRPr="00030D7E">
        <w:rPr>
          <w:color w:val="000000"/>
          <w:sz w:val="22"/>
          <w:szCs w:val="22"/>
        </w:rPr>
        <w:t>Bushman, J.H. and Haas, K.P. (2006).</w:t>
      </w:r>
      <w:proofErr w:type="gramEnd"/>
      <w:r w:rsidRPr="00030D7E">
        <w:rPr>
          <w:color w:val="000000"/>
          <w:sz w:val="22"/>
          <w:szCs w:val="22"/>
        </w:rPr>
        <w:t xml:space="preserve"> </w:t>
      </w:r>
      <w:r w:rsidRPr="00030D7E">
        <w:rPr>
          <w:i/>
          <w:color w:val="000000"/>
          <w:sz w:val="22"/>
          <w:szCs w:val="22"/>
        </w:rPr>
        <w:t>Using young adult literature in the English classroom (4</w:t>
      </w:r>
      <w:r w:rsidRPr="00030D7E">
        <w:rPr>
          <w:i/>
          <w:color w:val="000000"/>
          <w:sz w:val="22"/>
          <w:szCs w:val="22"/>
          <w:vertAlign w:val="superscript"/>
        </w:rPr>
        <w:t>th</w:t>
      </w:r>
      <w:r w:rsidRPr="00030D7E">
        <w:rPr>
          <w:i/>
          <w:color w:val="000000"/>
          <w:sz w:val="22"/>
          <w:szCs w:val="22"/>
        </w:rPr>
        <w:t xml:space="preserve"> </w:t>
      </w:r>
      <w:proofErr w:type="gramStart"/>
      <w:r w:rsidRPr="00030D7E">
        <w:rPr>
          <w:i/>
          <w:color w:val="000000"/>
          <w:sz w:val="22"/>
          <w:szCs w:val="22"/>
        </w:rPr>
        <w:t>ed</w:t>
      </w:r>
      <w:proofErr w:type="gramEnd"/>
      <w:r w:rsidRPr="00030D7E">
        <w:rPr>
          <w:i/>
          <w:color w:val="000000"/>
          <w:sz w:val="22"/>
          <w:szCs w:val="22"/>
        </w:rPr>
        <w:t>.)</w:t>
      </w:r>
      <w:r w:rsidRPr="00030D7E">
        <w:rPr>
          <w:color w:val="000000"/>
          <w:sz w:val="22"/>
          <w:szCs w:val="22"/>
        </w:rPr>
        <w:t xml:space="preserve">. Upper Saddle River, NJ: Pearson Education, Inc. </w:t>
      </w:r>
    </w:p>
    <w:p w:rsidR="00EC641B" w:rsidRPr="00030D7E" w:rsidRDefault="00EC641B" w:rsidP="00EC641B">
      <w:pPr>
        <w:rPr>
          <w:color w:val="000000"/>
          <w:sz w:val="22"/>
          <w:szCs w:val="22"/>
        </w:rPr>
      </w:pPr>
      <w:r w:rsidRPr="00030D7E">
        <w:rPr>
          <w:color w:val="000000"/>
          <w:sz w:val="22"/>
          <w:szCs w:val="22"/>
        </w:rPr>
        <w:tab/>
        <w:t>ISBN:  0-13-171093-1</w:t>
      </w:r>
    </w:p>
    <w:p w:rsidR="00EC641B" w:rsidRPr="00030D7E" w:rsidRDefault="00EC641B" w:rsidP="00EC641B">
      <w:pPr>
        <w:rPr>
          <w:color w:val="000000"/>
          <w:sz w:val="22"/>
          <w:szCs w:val="22"/>
        </w:rPr>
      </w:pPr>
      <w:r w:rsidRPr="00030D7E">
        <w:rPr>
          <w:color w:val="000000"/>
          <w:sz w:val="22"/>
          <w:szCs w:val="22"/>
        </w:rPr>
        <w:t xml:space="preserve">Beers, K. (2003).  </w:t>
      </w:r>
      <w:r w:rsidRPr="00030D7E">
        <w:rPr>
          <w:i/>
          <w:color w:val="000000"/>
          <w:sz w:val="22"/>
          <w:szCs w:val="22"/>
        </w:rPr>
        <w:t xml:space="preserve">When kids can’t read: What teachers can </w:t>
      </w:r>
      <w:proofErr w:type="gramStart"/>
      <w:r w:rsidRPr="00030D7E">
        <w:rPr>
          <w:i/>
          <w:color w:val="000000"/>
          <w:sz w:val="22"/>
          <w:szCs w:val="22"/>
        </w:rPr>
        <w:t>do</w:t>
      </w:r>
      <w:r w:rsidRPr="00030D7E">
        <w:rPr>
          <w:color w:val="000000"/>
          <w:sz w:val="22"/>
          <w:szCs w:val="22"/>
        </w:rPr>
        <w:t>.</w:t>
      </w:r>
      <w:proofErr w:type="gramEnd"/>
      <w:r w:rsidRPr="00030D7E">
        <w:rPr>
          <w:color w:val="000000"/>
          <w:sz w:val="22"/>
          <w:szCs w:val="22"/>
        </w:rPr>
        <w:t xml:space="preserve"> Portsmouth, NH: Heinemann.</w:t>
      </w:r>
    </w:p>
    <w:p w:rsidR="00EC641B" w:rsidRDefault="00EC641B" w:rsidP="00EC641B">
      <w:pPr>
        <w:rPr>
          <w:color w:val="000000"/>
          <w:sz w:val="22"/>
          <w:szCs w:val="22"/>
        </w:rPr>
      </w:pPr>
      <w:r w:rsidRPr="00030D7E">
        <w:rPr>
          <w:color w:val="000000"/>
          <w:sz w:val="22"/>
          <w:szCs w:val="22"/>
        </w:rPr>
        <w:tab/>
        <w:t>ISBN: 0-86709-519-9</w:t>
      </w:r>
    </w:p>
    <w:p w:rsidR="00F5260A" w:rsidRDefault="00894628" w:rsidP="00EC641B">
      <w:pPr>
        <w:rPr>
          <w:noProof/>
          <w:sz w:val="22"/>
          <w:szCs w:val="22"/>
        </w:rPr>
      </w:pPr>
      <w:r>
        <w:rPr>
          <w:color w:val="000000"/>
          <w:sz w:val="22"/>
          <w:szCs w:val="22"/>
        </w:rPr>
        <w:t xml:space="preserve">Palacio, R.J. (2012). </w:t>
      </w:r>
      <w:r w:rsidRPr="00894628">
        <w:rPr>
          <w:i/>
          <w:color w:val="000000"/>
          <w:sz w:val="22"/>
          <w:szCs w:val="22"/>
        </w:rPr>
        <w:t>Wonder.</w:t>
      </w:r>
      <w:r>
        <w:rPr>
          <w:i/>
          <w:color w:val="000000"/>
          <w:sz w:val="22"/>
          <w:szCs w:val="22"/>
        </w:rPr>
        <w:t xml:space="preserve"> </w:t>
      </w:r>
      <w:r>
        <w:rPr>
          <w:color w:val="000000"/>
          <w:sz w:val="22"/>
          <w:szCs w:val="22"/>
        </w:rPr>
        <w:t>New York, NY: Random House.</w:t>
      </w:r>
      <w:r w:rsidR="00F5260A" w:rsidRPr="00F5260A">
        <w:rPr>
          <w:noProof/>
          <w:sz w:val="22"/>
          <w:szCs w:val="22"/>
        </w:rPr>
        <w:t xml:space="preserve"> </w:t>
      </w:r>
    </w:p>
    <w:p w:rsidR="00894628" w:rsidRDefault="00F5260A" w:rsidP="00EC641B">
      <w:pPr>
        <w:rPr>
          <w:color w:val="000000"/>
          <w:sz w:val="22"/>
          <w:szCs w:val="22"/>
        </w:rPr>
      </w:pPr>
      <w:r>
        <w:rPr>
          <w:noProof/>
          <w:sz w:val="22"/>
          <w:szCs w:val="22"/>
        </w:rPr>
        <w:tab/>
        <w:t>ISBN: 978-0-375-96902-7</w:t>
      </w:r>
    </w:p>
    <w:p w:rsidR="00E932B1" w:rsidRDefault="00E932B1" w:rsidP="00EC641B">
      <w:pPr>
        <w:rPr>
          <w:color w:val="000000"/>
          <w:sz w:val="22"/>
          <w:szCs w:val="22"/>
        </w:rPr>
      </w:pPr>
      <w:r>
        <w:rPr>
          <w:color w:val="000000"/>
          <w:sz w:val="22"/>
          <w:szCs w:val="22"/>
        </w:rPr>
        <w:t xml:space="preserve">EC </w:t>
      </w:r>
      <w:proofErr w:type="spellStart"/>
      <w:r>
        <w:rPr>
          <w:color w:val="000000"/>
          <w:sz w:val="22"/>
          <w:szCs w:val="22"/>
        </w:rPr>
        <w:t>Ning</w:t>
      </w:r>
      <w:proofErr w:type="spellEnd"/>
      <w:r>
        <w:rPr>
          <w:color w:val="000000"/>
          <w:sz w:val="22"/>
          <w:szCs w:val="22"/>
        </w:rPr>
        <w:t xml:space="preserve"> book </w:t>
      </w:r>
      <w:r w:rsidR="00894628">
        <w:rPr>
          <w:color w:val="000000"/>
          <w:sz w:val="22"/>
          <w:szCs w:val="22"/>
        </w:rPr>
        <w:t xml:space="preserve">club fall </w:t>
      </w:r>
      <w:r>
        <w:rPr>
          <w:color w:val="000000"/>
          <w:sz w:val="22"/>
          <w:szCs w:val="22"/>
        </w:rPr>
        <w:t>(pending)</w:t>
      </w:r>
      <w:r w:rsidR="0083060A">
        <w:rPr>
          <w:color w:val="000000"/>
          <w:sz w:val="22"/>
          <w:szCs w:val="22"/>
        </w:rPr>
        <w:t xml:space="preserve"> </w:t>
      </w:r>
      <w:r w:rsidR="0083060A" w:rsidRPr="00E1477F">
        <w:rPr>
          <w:i/>
          <w:color w:val="000000"/>
          <w:sz w:val="22"/>
          <w:szCs w:val="22"/>
        </w:rPr>
        <w:t xml:space="preserve">Teaching </w:t>
      </w:r>
      <w:r w:rsidR="00E1477F" w:rsidRPr="00E1477F">
        <w:rPr>
          <w:i/>
          <w:color w:val="000000"/>
          <w:sz w:val="22"/>
          <w:szCs w:val="22"/>
        </w:rPr>
        <w:t>ya</w:t>
      </w:r>
      <w:r w:rsidR="0083060A" w:rsidRPr="00E1477F">
        <w:rPr>
          <w:i/>
          <w:color w:val="000000"/>
          <w:sz w:val="22"/>
          <w:szCs w:val="22"/>
        </w:rPr>
        <w:t xml:space="preserve"> </w:t>
      </w:r>
      <w:r w:rsidR="00E1477F" w:rsidRPr="00E1477F">
        <w:rPr>
          <w:i/>
          <w:color w:val="000000"/>
          <w:sz w:val="22"/>
          <w:szCs w:val="22"/>
        </w:rPr>
        <w:t>l</w:t>
      </w:r>
      <w:r w:rsidR="0083060A" w:rsidRPr="00E1477F">
        <w:rPr>
          <w:i/>
          <w:color w:val="000000"/>
          <w:sz w:val="22"/>
          <w:szCs w:val="22"/>
        </w:rPr>
        <w:t xml:space="preserve">it through </w:t>
      </w:r>
      <w:r w:rsidR="00E1477F" w:rsidRPr="00E1477F">
        <w:rPr>
          <w:i/>
          <w:color w:val="000000"/>
          <w:sz w:val="22"/>
          <w:szCs w:val="22"/>
        </w:rPr>
        <w:t>d</w:t>
      </w:r>
      <w:r w:rsidR="0083060A" w:rsidRPr="00E1477F">
        <w:rPr>
          <w:i/>
          <w:color w:val="000000"/>
          <w:sz w:val="22"/>
          <w:szCs w:val="22"/>
        </w:rPr>
        <w:t xml:space="preserve">ifferentiated </w:t>
      </w:r>
      <w:r w:rsidR="00E1477F" w:rsidRPr="00E1477F">
        <w:rPr>
          <w:i/>
          <w:color w:val="000000"/>
          <w:sz w:val="22"/>
          <w:szCs w:val="22"/>
        </w:rPr>
        <w:t>i</w:t>
      </w:r>
      <w:r w:rsidR="0083060A" w:rsidRPr="00E1477F">
        <w:rPr>
          <w:i/>
          <w:color w:val="000000"/>
          <w:sz w:val="22"/>
          <w:szCs w:val="22"/>
        </w:rPr>
        <w:t>nstruction</w:t>
      </w:r>
      <w:r w:rsidR="0083060A">
        <w:rPr>
          <w:color w:val="000000"/>
          <w:sz w:val="22"/>
          <w:szCs w:val="22"/>
        </w:rPr>
        <w:t xml:space="preserve"> (2010)</w:t>
      </w:r>
    </w:p>
    <w:p w:rsidR="003A2F1B" w:rsidRDefault="003A2F1B" w:rsidP="00EC641B">
      <w:pPr>
        <w:rPr>
          <w:color w:val="000000"/>
          <w:sz w:val="22"/>
          <w:szCs w:val="22"/>
        </w:rPr>
      </w:pPr>
    </w:p>
    <w:p w:rsidR="00D24303" w:rsidRPr="00D24303" w:rsidRDefault="00D24303" w:rsidP="00EC641B">
      <w:pPr>
        <w:rPr>
          <w:b/>
          <w:color w:val="000000"/>
          <w:sz w:val="22"/>
          <w:szCs w:val="22"/>
        </w:rPr>
      </w:pPr>
      <w:r w:rsidRPr="00D24303">
        <w:rPr>
          <w:b/>
          <w:color w:val="000000"/>
          <w:sz w:val="22"/>
          <w:szCs w:val="22"/>
        </w:rPr>
        <w:t xml:space="preserve">For thematic unit on Love and Sexuality </w:t>
      </w:r>
    </w:p>
    <w:p w:rsidR="003A2F1B" w:rsidRPr="00D24303" w:rsidRDefault="003A2F1B" w:rsidP="00EC641B">
      <w:pPr>
        <w:rPr>
          <w:b/>
          <w:color w:val="000000"/>
          <w:sz w:val="22"/>
          <w:szCs w:val="22"/>
        </w:rPr>
      </w:pPr>
      <w:r w:rsidRPr="00D24303">
        <w:rPr>
          <w:b/>
          <w:color w:val="000000"/>
          <w:sz w:val="22"/>
          <w:szCs w:val="22"/>
        </w:rPr>
        <w:t>Choice of:</w:t>
      </w:r>
    </w:p>
    <w:p w:rsidR="003A2F1B" w:rsidRDefault="003A2F1B" w:rsidP="00EC641B">
      <w:pPr>
        <w:rPr>
          <w:color w:val="000000"/>
          <w:sz w:val="22"/>
          <w:szCs w:val="22"/>
        </w:rPr>
      </w:pPr>
      <w:r w:rsidRPr="00D24303">
        <w:rPr>
          <w:i/>
          <w:color w:val="000000"/>
          <w:sz w:val="22"/>
          <w:szCs w:val="22"/>
        </w:rPr>
        <w:t>Dreamland</w:t>
      </w:r>
      <w:r>
        <w:rPr>
          <w:color w:val="000000"/>
          <w:sz w:val="22"/>
          <w:szCs w:val="22"/>
        </w:rPr>
        <w:t xml:space="preserve"> </w:t>
      </w:r>
      <w:r w:rsidR="00D24303">
        <w:rPr>
          <w:color w:val="000000"/>
          <w:sz w:val="22"/>
          <w:szCs w:val="22"/>
        </w:rPr>
        <w:t>(</w:t>
      </w:r>
      <w:proofErr w:type="spellStart"/>
      <w:r w:rsidR="00D24303">
        <w:rPr>
          <w:color w:val="000000"/>
          <w:sz w:val="22"/>
          <w:szCs w:val="22"/>
        </w:rPr>
        <w:t>Dessen</w:t>
      </w:r>
      <w:proofErr w:type="spellEnd"/>
      <w:r w:rsidR="00D24303">
        <w:rPr>
          <w:color w:val="000000"/>
          <w:sz w:val="22"/>
          <w:szCs w:val="22"/>
        </w:rPr>
        <w:t xml:space="preserve">, </w:t>
      </w:r>
      <w:r>
        <w:rPr>
          <w:color w:val="000000"/>
          <w:sz w:val="22"/>
          <w:szCs w:val="22"/>
        </w:rPr>
        <w:t>2000) (high range)</w:t>
      </w:r>
    </w:p>
    <w:p w:rsidR="00D24303" w:rsidRDefault="00D24303" w:rsidP="00EC641B">
      <w:pPr>
        <w:rPr>
          <w:color w:val="000000"/>
          <w:sz w:val="22"/>
          <w:szCs w:val="22"/>
        </w:rPr>
      </w:pPr>
      <w:r>
        <w:rPr>
          <w:color w:val="000000"/>
          <w:sz w:val="22"/>
          <w:szCs w:val="22"/>
        </w:rPr>
        <w:t>-</w:t>
      </w:r>
      <w:proofErr w:type="gramStart"/>
      <w:r>
        <w:rPr>
          <w:color w:val="000000"/>
          <w:sz w:val="22"/>
          <w:szCs w:val="22"/>
        </w:rPr>
        <w:t>or</w:t>
      </w:r>
      <w:proofErr w:type="gramEnd"/>
      <w:r>
        <w:rPr>
          <w:color w:val="000000"/>
          <w:sz w:val="22"/>
          <w:szCs w:val="22"/>
        </w:rPr>
        <w:t>-</w:t>
      </w:r>
    </w:p>
    <w:p w:rsidR="00D24303" w:rsidRDefault="00D24303" w:rsidP="00EC641B">
      <w:pPr>
        <w:rPr>
          <w:color w:val="000000"/>
          <w:sz w:val="22"/>
          <w:szCs w:val="22"/>
        </w:rPr>
      </w:pPr>
      <w:r w:rsidRPr="00D24303">
        <w:rPr>
          <w:i/>
          <w:color w:val="000000"/>
          <w:sz w:val="22"/>
          <w:szCs w:val="22"/>
        </w:rPr>
        <w:t>Speak</w:t>
      </w:r>
      <w:r>
        <w:rPr>
          <w:color w:val="000000"/>
          <w:sz w:val="22"/>
          <w:szCs w:val="22"/>
        </w:rPr>
        <w:t xml:space="preserve"> (Andersen, 1999) (middle range)</w:t>
      </w:r>
    </w:p>
    <w:p w:rsidR="00D24303" w:rsidRDefault="00D24303" w:rsidP="00EC641B">
      <w:pPr>
        <w:rPr>
          <w:color w:val="000000"/>
          <w:sz w:val="22"/>
          <w:szCs w:val="22"/>
        </w:rPr>
      </w:pPr>
      <w:r>
        <w:rPr>
          <w:color w:val="000000"/>
          <w:sz w:val="22"/>
          <w:szCs w:val="22"/>
        </w:rPr>
        <w:t>-</w:t>
      </w:r>
      <w:proofErr w:type="gramStart"/>
      <w:r>
        <w:rPr>
          <w:color w:val="000000"/>
          <w:sz w:val="22"/>
          <w:szCs w:val="22"/>
        </w:rPr>
        <w:t>or</w:t>
      </w:r>
      <w:proofErr w:type="gramEnd"/>
      <w:r>
        <w:rPr>
          <w:color w:val="000000"/>
          <w:sz w:val="22"/>
          <w:szCs w:val="22"/>
        </w:rPr>
        <w:t>-</w:t>
      </w:r>
    </w:p>
    <w:p w:rsidR="00D24303" w:rsidRDefault="00D24303" w:rsidP="00EC641B">
      <w:pPr>
        <w:rPr>
          <w:color w:val="000000"/>
          <w:sz w:val="22"/>
          <w:szCs w:val="22"/>
        </w:rPr>
      </w:pPr>
      <w:r w:rsidRPr="00D24303">
        <w:rPr>
          <w:i/>
          <w:color w:val="000000"/>
          <w:sz w:val="22"/>
          <w:szCs w:val="22"/>
        </w:rPr>
        <w:t>The True Meaning of Cleavage</w:t>
      </w:r>
      <w:r>
        <w:rPr>
          <w:color w:val="000000"/>
          <w:sz w:val="22"/>
          <w:szCs w:val="22"/>
        </w:rPr>
        <w:t xml:space="preserve"> (</w:t>
      </w:r>
      <w:proofErr w:type="spellStart"/>
      <w:r>
        <w:rPr>
          <w:color w:val="000000"/>
          <w:sz w:val="22"/>
          <w:szCs w:val="22"/>
        </w:rPr>
        <w:t>Frederich</w:t>
      </w:r>
      <w:proofErr w:type="spellEnd"/>
      <w:r>
        <w:rPr>
          <w:color w:val="000000"/>
          <w:sz w:val="22"/>
          <w:szCs w:val="22"/>
        </w:rPr>
        <w:t>, 2003)</w:t>
      </w:r>
      <w:r w:rsidR="00A64370">
        <w:rPr>
          <w:color w:val="000000"/>
          <w:sz w:val="22"/>
          <w:szCs w:val="22"/>
        </w:rPr>
        <w:t xml:space="preserve"> (low range)</w:t>
      </w:r>
    </w:p>
    <w:p w:rsidR="00EC641B" w:rsidRPr="00030D7E" w:rsidRDefault="00EC641B" w:rsidP="00EC641B">
      <w:pPr>
        <w:rPr>
          <w:color w:val="000000"/>
          <w:sz w:val="22"/>
          <w:szCs w:val="22"/>
        </w:rPr>
      </w:pPr>
    </w:p>
    <w:p w:rsidR="00EC641B" w:rsidRDefault="00EC641B" w:rsidP="00EC641B">
      <w:pPr>
        <w:rPr>
          <w:ins w:id="0" w:author="Grant Martin" w:date="2012-08-20T15:03:00Z"/>
          <w:b/>
          <w:color w:val="000000"/>
          <w:sz w:val="22"/>
          <w:szCs w:val="22"/>
        </w:rPr>
      </w:pPr>
      <w:r w:rsidRPr="00030D7E">
        <w:rPr>
          <w:b/>
          <w:color w:val="000000"/>
          <w:sz w:val="22"/>
          <w:szCs w:val="22"/>
        </w:rPr>
        <w:t>Choice of:</w:t>
      </w:r>
    </w:p>
    <w:p w:rsidR="00E1477F" w:rsidRDefault="00E1477F" w:rsidP="00EC641B">
      <w:pPr>
        <w:rPr>
          <w:b/>
          <w:color w:val="000000"/>
          <w:sz w:val="22"/>
          <w:szCs w:val="22"/>
        </w:rPr>
      </w:pPr>
    </w:p>
    <w:p w:rsidR="00EC641B" w:rsidRPr="00030D7E" w:rsidRDefault="00EC641B" w:rsidP="00EC641B">
      <w:pPr>
        <w:rPr>
          <w:color w:val="000000"/>
          <w:sz w:val="22"/>
          <w:szCs w:val="22"/>
        </w:rPr>
      </w:pPr>
      <w:r w:rsidRPr="00030D7E">
        <w:rPr>
          <w:color w:val="000000"/>
          <w:sz w:val="22"/>
          <w:szCs w:val="22"/>
        </w:rPr>
        <w:t xml:space="preserve">Miller, D. (2009). </w:t>
      </w:r>
      <w:r w:rsidRPr="00030D7E">
        <w:rPr>
          <w:i/>
          <w:color w:val="000000"/>
          <w:sz w:val="22"/>
          <w:szCs w:val="22"/>
        </w:rPr>
        <w:t>The book whisperer: Awakening the inner reader in every child.</w:t>
      </w:r>
      <w:r w:rsidRPr="00030D7E">
        <w:rPr>
          <w:color w:val="000000"/>
          <w:sz w:val="22"/>
          <w:szCs w:val="22"/>
        </w:rPr>
        <w:t xml:space="preserve"> San Francisco, CA: </w:t>
      </w:r>
      <w:proofErr w:type="spellStart"/>
      <w:r w:rsidRPr="00030D7E">
        <w:rPr>
          <w:color w:val="000000"/>
          <w:sz w:val="22"/>
          <w:szCs w:val="22"/>
        </w:rPr>
        <w:t>Jossey</w:t>
      </w:r>
      <w:proofErr w:type="spellEnd"/>
      <w:r w:rsidRPr="00030D7E">
        <w:rPr>
          <w:color w:val="000000"/>
          <w:sz w:val="22"/>
          <w:szCs w:val="22"/>
        </w:rPr>
        <w:t>-Bass.</w:t>
      </w:r>
    </w:p>
    <w:p w:rsidR="00EC641B" w:rsidRPr="00030D7E" w:rsidRDefault="00EC641B" w:rsidP="00EC641B">
      <w:pPr>
        <w:rPr>
          <w:color w:val="000000"/>
          <w:sz w:val="22"/>
          <w:szCs w:val="22"/>
        </w:rPr>
      </w:pPr>
      <w:r w:rsidRPr="00030D7E">
        <w:rPr>
          <w:color w:val="000000"/>
          <w:sz w:val="22"/>
          <w:szCs w:val="22"/>
        </w:rPr>
        <w:tab/>
        <w:t>ISBN: 978-0-470-37227-2</w:t>
      </w:r>
    </w:p>
    <w:p w:rsidR="00EC641B" w:rsidRPr="00030D7E" w:rsidRDefault="00EC641B" w:rsidP="00EC641B">
      <w:pPr>
        <w:rPr>
          <w:color w:val="000000"/>
          <w:sz w:val="22"/>
          <w:szCs w:val="22"/>
        </w:rPr>
      </w:pPr>
      <w:r w:rsidRPr="00030D7E">
        <w:rPr>
          <w:color w:val="000000"/>
          <w:sz w:val="22"/>
          <w:szCs w:val="22"/>
        </w:rPr>
        <w:t>-</w:t>
      </w:r>
      <w:proofErr w:type="gramStart"/>
      <w:r w:rsidRPr="00030D7E">
        <w:rPr>
          <w:color w:val="000000"/>
          <w:sz w:val="22"/>
          <w:szCs w:val="22"/>
        </w:rPr>
        <w:t>or</w:t>
      </w:r>
      <w:proofErr w:type="gramEnd"/>
      <w:r w:rsidRPr="00030D7E">
        <w:rPr>
          <w:color w:val="000000"/>
          <w:sz w:val="22"/>
          <w:szCs w:val="22"/>
        </w:rPr>
        <w:t>-</w:t>
      </w:r>
    </w:p>
    <w:p w:rsidR="00EC641B" w:rsidRDefault="00EC641B" w:rsidP="00EC641B">
      <w:pPr>
        <w:rPr>
          <w:color w:val="000000"/>
          <w:sz w:val="22"/>
          <w:szCs w:val="22"/>
        </w:rPr>
      </w:pPr>
      <w:proofErr w:type="gramStart"/>
      <w:r w:rsidRPr="00030D7E">
        <w:rPr>
          <w:color w:val="000000"/>
          <w:sz w:val="22"/>
          <w:szCs w:val="22"/>
        </w:rPr>
        <w:t xml:space="preserve">Daniels, H. &amp; </w:t>
      </w:r>
      <w:proofErr w:type="spellStart"/>
      <w:r w:rsidRPr="00030D7E">
        <w:rPr>
          <w:color w:val="000000"/>
          <w:sz w:val="22"/>
          <w:szCs w:val="22"/>
        </w:rPr>
        <w:t>Steineke</w:t>
      </w:r>
      <w:proofErr w:type="spellEnd"/>
      <w:r w:rsidRPr="00030D7E">
        <w:rPr>
          <w:color w:val="000000"/>
          <w:sz w:val="22"/>
          <w:szCs w:val="22"/>
        </w:rPr>
        <w:t>.</w:t>
      </w:r>
      <w:proofErr w:type="gramEnd"/>
      <w:r w:rsidRPr="00030D7E">
        <w:rPr>
          <w:color w:val="000000"/>
          <w:sz w:val="22"/>
          <w:szCs w:val="22"/>
        </w:rPr>
        <w:t xml:space="preserve"> </w:t>
      </w:r>
      <w:proofErr w:type="gramStart"/>
      <w:r w:rsidRPr="00030D7E">
        <w:rPr>
          <w:color w:val="000000"/>
          <w:sz w:val="22"/>
          <w:szCs w:val="22"/>
        </w:rPr>
        <w:t xml:space="preserve">(2004). </w:t>
      </w:r>
      <w:proofErr w:type="spellStart"/>
      <w:r w:rsidRPr="00030D7E">
        <w:rPr>
          <w:i/>
          <w:color w:val="000000"/>
          <w:sz w:val="22"/>
          <w:szCs w:val="22"/>
        </w:rPr>
        <w:t>Minilessons</w:t>
      </w:r>
      <w:proofErr w:type="spellEnd"/>
      <w:r w:rsidRPr="00030D7E">
        <w:rPr>
          <w:i/>
          <w:color w:val="000000"/>
          <w:sz w:val="22"/>
          <w:szCs w:val="22"/>
        </w:rPr>
        <w:t xml:space="preserve"> for literature circles.</w:t>
      </w:r>
      <w:proofErr w:type="gramEnd"/>
      <w:r w:rsidRPr="00030D7E">
        <w:rPr>
          <w:i/>
          <w:color w:val="000000"/>
          <w:sz w:val="22"/>
          <w:szCs w:val="22"/>
        </w:rPr>
        <w:t xml:space="preserve"> </w:t>
      </w:r>
      <w:r w:rsidR="00E932B1" w:rsidRPr="00E932B1">
        <w:rPr>
          <w:color w:val="000000"/>
          <w:sz w:val="22"/>
          <w:szCs w:val="22"/>
        </w:rPr>
        <w:t>Portsmouth, NH</w:t>
      </w:r>
      <w:r w:rsidR="00E932B1">
        <w:rPr>
          <w:i/>
          <w:color w:val="000000"/>
          <w:sz w:val="22"/>
          <w:szCs w:val="22"/>
        </w:rPr>
        <w:t xml:space="preserve">: </w:t>
      </w:r>
      <w:r w:rsidRPr="00030D7E">
        <w:rPr>
          <w:color w:val="000000"/>
          <w:sz w:val="22"/>
          <w:szCs w:val="22"/>
        </w:rPr>
        <w:t>Heinemann.</w:t>
      </w:r>
    </w:p>
    <w:p w:rsidR="00E932B1" w:rsidRPr="00030D7E" w:rsidRDefault="00E932B1" w:rsidP="00EC641B">
      <w:pPr>
        <w:rPr>
          <w:color w:val="000000"/>
          <w:sz w:val="22"/>
          <w:szCs w:val="22"/>
        </w:rPr>
      </w:pPr>
      <w:r>
        <w:rPr>
          <w:color w:val="000000"/>
          <w:sz w:val="22"/>
          <w:szCs w:val="22"/>
        </w:rPr>
        <w:tab/>
        <w:t>ISBN: 0-325-00702</w:t>
      </w:r>
      <w:r w:rsidR="00C42F95">
        <w:rPr>
          <w:color w:val="000000"/>
          <w:sz w:val="22"/>
          <w:szCs w:val="22"/>
        </w:rPr>
        <w:t>-0</w:t>
      </w:r>
    </w:p>
    <w:p w:rsidR="00EC641B" w:rsidRPr="00030D7E" w:rsidRDefault="00EC641B" w:rsidP="00EC641B">
      <w:pPr>
        <w:rPr>
          <w:color w:val="000000"/>
          <w:sz w:val="22"/>
          <w:szCs w:val="22"/>
        </w:rPr>
      </w:pPr>
      <w:r w:rsidRPr="00030D7E">
        <w:rPr>
          <w:color w:val="000000"/>
          <w:sz w:val="22"/>
          <w:szCs w:val="22"/>
        </w:rPr>
        <w:t>-</w:t>
      </w:r>
      <w:proofErr w:type="gramStart"/>
      <w:r w:rsidRPr="00030D7E">
        <w:rPr>
          <w:color w:val="000000"/>
          <w:sz w:val="22"/>
          <w:szCs w:val="22"/>
        </w:rPr>
        <w:t>or</w:t>
      </w:r>
      <w:proofErr w:type="gramEnd"/>
      <w:r w:rsidRPr="00030D7E">
        <w:rPr>
          <w:color w:val="000000"/>
          <w:sz w:val="22"/>
          <w:szCs w:val="22"/>
        </w:rPr>
        <w:t xml:space="preserve">- </w:t>
      </w:r>
    </w:p>
    <w:p w:rsidR="00EC641B" w:rsidRPr="00030D7E" w:rsidRDefault="00EC641B" w:rsidP="00EC641B">
      <w:pPr>
        <w:rPr>
          <w:color w:val="000000"/>
          <w:sz w:val="22"/>
          <w:szCs w:val="22"/>
        </w:rPr>
      </w:pPr>
      <w:r w:rsidRPr="00030D7E">
        <w:rPr>
          <w:color w:val="000000"/>
          <w:sz w:val="22"/>
          <w:szCs w:val="22"/>
        </w:rPr>
        <w:t xml:space="preserve">Tatum, A.W. (2009). </w:t>
      </w:r>
      <w:r w:rsidRPr="00030D7E">
        <w:rPr>
          <w:i/>
          <w:color w:val="000000"/>
          <w:sz w:val="22"/>
          <w:szCs w:val="22"/>
        </w:rPr>
        <w:t xml:space="preserve">Reading for their Life: Rebuilding the Textual Lineages of African </w:t>
      </w:r>
      <w:r w:rsidRPr="00030D7E">
        <w:rPr>
          <w:i/>
          <w:color w:val="000000"/>
          <w:sz w:val="22"/>
          <w:szCs w:val="22"/>
        </w:rPr>
        <w:tab/>
        <w:t>American Adolescent Males.</w:t>
      </w:r>
      <w:r w:rsidRPr="00030D7E">
        <w:rPr>
          <w:color w:val="000000"/>
          <w:sz w:val="22"/>
          <w:szCs w:val="22"/>
        </w:rPr>
        <w:t xml:space="preserve"> </w:t>
      </w:r>
      <w:r w:rsidR="00E932B1">
        <w:rPr>
          <w:color w:val="000000"/>
          <w:sz w:val="22"/>
          <w:szCs w:val="22"/>
        </w:rPr>
        <w:tab/>
      </w:r>
      <w:r w:rsidRPr="00030D7E">
        <w:rPr>
          <w:color w:val="000000"/>
          <w:sz w:val="22"/>
          <w:szCs w:val="22"/>
        </w:rPr>
        <w:t>Portsmouth, NH: Heinemann.</w:t>
      </w:r>
    </w:p>
    <w:p w:rsidR="00EC641B" w:rsidRDefault="00EC641B" w:rsidP="00EC641B">
      <w:pPr>
        <w:rPr>
          <w:color w:val="000000"/>
          <w:sz w:val="22"/>
          <w:szCs w:val="22"/>
        </w:rPr>
      </w:pPr>
      <w:r w:rsidRPr="00030D7E">
        <w:rPr>
          <w:color w:val="000000"/>
          <w:sz w:val="22"/>
          <w:szCs w:val="22"/>
        </w:rPr>
        <w:tab/>
        <w:t>ISBN: 0-325-02679-3</w:t>
      </w:r>
    </w:p>
    <w:p w:rsidR="00C42F95" w:rsidRPr="00030D7E" w:rsidRDefault="00C42F95" w:rsidP="00EC641B">
      <w:pPr>
        <w:rPr>
          <w:color w:val="000000"/>
          <w:sz w:val="22"/>
          <w:szCs w:val="22"/>
        </w:rPr>
      </w:pPr>
    </w:p>
    <w:p w:rsidR="00156CAD" w:rsidRPr="009B216F" w:rsidRDefault="00156CAD">
      <w:pPr>
        <w:rPr>
          <w:b/>
          <w:sz w:val="22"/>
          <w:szCs w:val="22"/>
        </w:rPr>
      </w:pPr>
      <w:r w:rsidRPr="009B216F">
        <w:rPr>
          <w:b/>
          <w:sz w:val="22"/>
          <w:szCs w:val="22"/>
        </w:rPr>
        <w:t>Course Description:</w:t>
      </w:r>
    </w:p>
    <w:p w:rsidR="00156CAD" w:rsidRDefault="00156CAD">
      <w:r>
        <w:t xml:space="preserve">Examination of active reading processes, instructional strategies, and appropriate adolescent literature for teaching both the developmental and the remedial reader in secondary language arts. </w:t>
      </w:r>
    </w:p>
    <w:p w:rsidR="00156CAD" w:rsidRDefault="00156CAD">
      <w:pPr>
        <w:rPr>
          <w:b/>
          <w:sz w:val="22"/>
          <w:szCs w:val="22"/>
        </w:rPr>
      </w:pPr>
    </w:p>
    <w:p w:rsidR="00156CAD" w:rsidRPr="009B216F" w:rsidRDefault="00156CAD">
      <w:pPr>
        <w:rPr>
          <w:b/>
          <w:sz w:val="22"/>
          <w:szCs w:val="22"/>
        </w:rPr>
      </w:pPr>
      <w:r w:rsidRPr="009B216F">
        <w:rPr>
          <w:b/>
          <w:sz w:val="22"/>
          <w:szCs w:val="22"/>
        </w:rPr>
        <w:t>Course Objectives:</w:t>
      </w:r>
    </w:p>
    <w:p w:rsidR="00156CAD" w:rsidRPr="009B216F" w:rsidRDefault="00156CAD">
      <w:pPr>
        <w:rPr>
          <w:sz w:val="22"/>
          <w:szCs w:val="22"/>
        </w:rPr>
      </w:pPr>
      <w:r w:rsidRPr="009B216F">
        <w:rPr>
          <w:sz w:val="22"/>
          <w:szCs w:val="22"/>
        </w:rPr>
        <w:lastRenderedPageBreak/>
        <w:t>Within the context of the course, students will:</w:t>
      </w:r>
    </w:p>
    <w:p w:rsidR="0087319E" w:rsidRPr="00030D7E" w:rsidRDefault="0087319E" w:rsidP="0087319E">
      <w:pPr>
        <w:numPr>
          <w:ilvl w:val="0"/>
          <w:numId w:val="1"/>
        </w:numPr>
        <w:tabs>
          <w:tab w:val="left" w:pos="360"/>
        </w:tabs>
        <w:rPr>
          <w:color w:val="000000"/>
          <w:sz w:val="22"/>
          <w:szCs w:val="22"/>
        </w:rPr>
      </w:pPr>
      <w:proofErr w:type="gramStart"/>
      <w:r w:rsidRPr="00030D7E">
        <w:rPr>
          <w:color w:val="000000"/>
          <w:sz w:val="22"/>
          <w:szCs w:val="22"/>
        </w:rPr>
        <w:t>synthesize</w:t>
      </w:r>
      <w:proofErr w:type="gramEnd"/>
      <w:r w:rsidRPr="00030D7E">
        <w:rPr>
          <w:color w:val="000000"/>
          <w:sz w:val="22"/>
          <w:szCs w:val="22"/>
        </w:rPr>
        <w:t xml:space="preserve"> knowledge of adolescent development with themes of young adult literature in order to examine the question: How can we use literature to create vicarious and cathartic experiences for readers? </w:t>
      </w:r>
    </w:p>
    <w:p w:rsidR="0087319E" w:rsidRPr="00030D7E" w:rsidRDefault="0087319E" w:rsidP="0087319E">
      <w:pPr>
        <w:numPr>
          <w:ilvl w:val="0"/>
          <w:numId w:val="1"/>
        </w:numPr>
        <w:tabs>
          <w:tab w:val="left" w:pos="360"/>
        </w:tabs>
        <w:rPr>
          <w:color w:val="000000"/>
          <w:sz w:val="22"/>
          <w:szCs w:val="22"/>
        </w:rPr>
      </w:pPr>
      <w:proofErr w:type="gramStart"/>
      <w:r w:rsidRPr="00030D7E">
        <w:rPr>
          <w:color w:val="000000"/>
          <w:sz w:val="22"/>
          <w:szCs w:val="22"/>
        </w:rPr>
        <w:t>apply</w:t>
      </w:r>
      <w:proofErr w:type="gramEnd"/>
      <w:r w:rsidRPr="00030D7E">
        <w:rPr>
          <w:color w:val="000000"/>
          <w:sz w:val="22"/>
          <w:szCs w:val="22"/>
        </w:rPr>
        <w:t xml:space="preserve"> reader-response literary analysis to young adult literature to gain skills in critical and analytical analysis of any literary selection. </w:t>
      </w:r>
    </w:p>
    <w:p w:rsidR="0087319E" w:rsidRPr="00030D7E" w:rsidRDefault="0087319E" w:rsidP="0087319E">
      <w:pPr>
        <w:numPr>
          <w:ilvl w:val="0"/>
          <w:numId w:val="1"/>
        </w:numPr>
        <w:tabs>
          <w:tab w:val="left" w:pos="360"/>
        </w:tabs>
        <w:rPr>
          <w:color w:val="000000"/>
          <w:sz w:val="22"/>
          <w:szCs w:val="22"/>
        </w:rPr>
      </w:pPr>
      <w:proofErr w:type="gramStart"/>
      <w:r w:rsidRPr="00030D7E">
        <w:rPr>
          <w:color w:val="000000"/>
          <w:sz w:val="22"/>
          <w:szCs w:val="22"/>
        </w:rPr>
        <w:t>critique</w:t>
      </w:r>
      <w:proofErr w:type="gramEnd"/>
      <w:r w:rsidRPr="00030D7E">
        <w:rPr>
          <w:color w:val="000000"/>
          <w:sz w:val="22"/>
          <w:szCs w:val="22"/>
        </w:rPr>
        <w:t xml:space="preserve"> an author’s use of literary qualities (i.e. plot, characters, setting, theme, point of view, style, etc.) to determine the effectiveness of a literary work to reach at-risk readers. </w:t>
      </w:r>
    </w:p>
    <w:p w:rsidR="0087319E" w:rsidRPr="00030D7E" w:rsidRDefault="0087319E" w:rsidP="0087319E">
      <w:pPr>
        <w:numPr>
          <w:ilvl w:val="0"/>
          <w:numId w:val="1"/>
        </w:numPr>
        <w:tabs>
          <w:tab w:val="left" w:pos="360"/>
        </w:tabs>
        <w:rPr>
          <w:color w:val="000000"/>
          <w:sz w:val="22"/>
          <w:szCs w:val="22"/>
        </w:rPr>
      </w:pPr>
      <w:proofErr w:type="gramStart"/>
      <w:r w:rsidRPr="00030D7E">
        <w:rPr>
          <w:color w:val="000000"/>
          <w:sz w:val="22"/>
          <w:szCs w:val="22"/>
        </w:rPr>
        <w:t>identify</w:t>
      </w:r>
      <w:proofErr w:type="gramEnd"/>
      <w:r w:rsidRPr="00030D7E">
        <w:rPr>
          <w:color w:val="000000"/>
          <w:sz w:val="22"/>
          <w:szCs w:val="22"/>
        </w:rPr>
        <w:t xml:space="preserve"> young adult literature which can be used as stand-alone works or companions to classic literature to be used with developing reading and writing skills of adolescent readers.</w:t>
      </w:r>
    </w:p>
    <w:p w:rsidR="0087319E" w:rsidRPr="00030D7E" w:rsidRDefault="0087319E" w:rsidP="0087319E">
      <w:pPr>
        <w:numPr>
          <w:ilvl w:val="0"/>
          <w:numId w:val="1"/>
        </w:numPr>
        <w:tabs>
          <w:tab w:val="left" w:pos="360"/>
        </w:tabs>
        <w:rPr>
          <w:color w:val="000000"/>
          <w:sz w:val="22"/>
          <w:szCs w:val="22"/>
        </w:rPr>
      </w:pPr>
      <w:proofErr w:type="gramStart"/>
      <w:r w:rsidRPr="00030D7E">
        <w:rPr>
          <w:color w:val="000000"/>
          <w:sz w:val="22"/>
          <w:szCs w:val="22"/>
        </w:rPr>
        <w:t>evaluate</w:t>
      </w:r>
      <w:proofErr w:type="gramEnd"/>
      <w:r w:rsidRPr="00030D7E">
        <w:rPr>
          <w:color w:val="000000"/>
          <w:sz w:val="22"/>
          <w:szCs w:val="22"/>
        </w:rPr>
        <w:t xml:space="preserve"> the quality of authenticity of a young adult literature selection in relationship to adolescents’ needs, interests, and literary skills. </w:t>
      </w:r>
    </w:p>
    <w:p w:rsidR="00A10F28" w:rsidRPr="00030D7E" w:rsidRDefault="00A10F28" w:rsidP="00A10F28">
      <w:pPr>
        <w:numPr>
          <w:ilvl w:val="0"/>
          <w:numId w:val="1"/>
        </w:numPr>
        <w:tabs>
          <w:tab w:val="left" w:pos="360"/>
        </w:tabs>
        <w:rPr>
          <w:color w:val="000000"/>
          <w:sz w:val="22"/>
          <w:szCs w:val="22"/>
        </w:rPr>
      </w:pPr>
      <w:proofErr w:type="gramStart"/>
      <w:r w:rsidRPr="00030D7E">
        <w:rPr>
          <w:color w:val="000000"/>
          <w:sz w:val="22"/>
          <w:szCs w:val="22"/>
        </w:rPr>
        <w:t>identify</w:t>
      </w:r>
      <w:proofErr w:type="gramEnd"/>
      <w:r w:rsidRPr="00030D7E">
        <w:rPr>
          <w:color w:val="000000"/>
          <w:sz w:val="22"/>
          <w:szCs w:val="22"/>
        </w:rPr>
        <w:t xml:space="preserve"> young adult selections which represent a diverse American society.</w:t>
      </w:r>
    </w:p>
    <w:p w:rsidR="00156CAD" w:rsidRPr="009B216F" w:rsidRDefault="0087319E">
      <w:pPr>
        <w:numPr>
          <w:ilvl w:val="0"/>
          <w:numId w:val="1"/>
        </w:numPr>
        <w:autoSpaceDE w:val="0"/>
        <w:autoSpaceDN w:val="0"/>
        <w:adjustRightInd w:val="0"/>
        <w:rPr>
          <w:color w:val="000000"/>
          <w:sz w:val="22"/>
          <w:szCs w:val="22"/>
        </w:rPr>
      </w:pPr>
      <w:proofErr w:type="gramStart"/>
      <w:r>
        <w:rPr>
          <w:color w:val="000000"/>
          <w:sz w:val="22"/>
          <w:szCs w:val="22"/>
        </w:rPr>
        <w:t>p</w:t>
      </w:r>
      <w:r w:rsidR="00156CAD" w:rsidRPr="009B216F">
        <w:rPr>
          <w:color w:val="000000"/>
          <w:sz w:val="22"/>
          <w:szCs w:val="22"/>
        </w:rPr>
        <w:t>lan</w:t>
      </w:r>
      <w:proofErr w:type="gramEnd"/>
      <w:r w:rsidR="00156CAD" w:rsidRPr="009B216F">
        <w:rPr>
          <w:color w:val="000000"/>
          <w:sz w:val="22"/>
          <w:szCs w:val="22"/>
        </w:rPr>
        <w:t xml:space="preserve"> structured</w:t>
      </w:r>
      <w:r w:rsidR="00156CAD">
        <w:rPr>
          <w:color w:val="000000"/>
          <w:sz w:val="22"/>
          <w:szCs w:val="22"/>
        </w:rPr>
        <w:t>,</w:t>
      </w:r>
      <w:r w:rsidR="00156CAD" w:rsidRPr="009B216F">
        <w:rPr>
          <w:color w:val="000000"/>
          <w:sz w:val="22"/>
          <w:szCs w:val="22"/>
        </w:rPr>
        <w:t xml:space="preserve"> differentiated, original lessons with reference to the National Council of Teachers of English standards and Commonwealth of Virginia’s Standards of Learning for English/Language Arts.  </w:t>
      </w:r>
    </w:p>
    <w:p w:rsidR="00156CAD" w:rsidRPr="009B216F" w:rsidRDefault="00A10F28">
      <w:pPr>
        <w:numPr>
          <w:ilvl w:val="0"/>
          <w:numId w:val="1"/>
        </w:numPr>
        <w:autoSpaceDE w:val="0"/>
        <w:autoSpaceDN w:val="0"/>
        <w:adjustRightInd w:val="0"/>
        <w:rPr>
          <w:color w:val="000000"/>
          <w:sz w:val="22"/>
          <w:szCs w:val="22"/>
        </w:rPr>
      </w:pPr>
      <w:proofErr w:type="gramStart"/>
      <w:r>
        <w:rPr>
          <w:color w:val="000000"/>
          <w:sz w:val="22"/>
          <w:szCs w:val="22"/>
        </w:rPr>
        <w:t>e</w:t>
      </w:r>
      <w:r w:rsidR="00156CAD" w:rsidRPr="009B216F">
        <w:rPr>
          <w:color w:val="000000"/>
          <w:sz w:val="22"/>
          <w:szCs w:val="22"/>
        </w:rPr>
        <w:t>valuate</w:t>
      </w:r>
      <w:proofErr w:type="gramEnd"/>
      <w:r w:rsidR="00156CAD" w:rsidRPr="009B216F">
        <w:rPr>
          <w:color w:val="000000"/>
          <w:sz w:val="22"/>
          <w:szCs w:val="22"/>
        </w:rPr>
        <w:t xml:space="preserve"> and experiment with multiple strategies and a range of content materials and texts, both traditional and alternative, and both explicitly and in the context of writing instruction, in order to move toward the goal of reaching </w:t>
      </w:r>
      <w:r w:rsidR="00156CAD" w:rsidRPr="009B216F">
        <w:rPr>
          <w:i/>
          <w:color w:val="000000"/>
          <w:sz w:val="22"/>
          <w:szCs w:val="22"/>
        </w:rPr>
        <w:t>all</w:t>
      </w:r>
      <w:r w:rsidR="00156CAD" w:rsidRPr="009B216F">
        <w:rPr>
          <w:color w:val="000000"/>
          <w:sz w:val="22"/>
          <w:szCs w:val="22"/>
        </w:rPr>
        <w:t xml:space="preserve"> students.</w:t>
      </w:r>
    </w:p>
    <w:p w:rsidR="00156CAD" w:rsidRPr="009B216F" w:rsidRDefault="00A10F28" w:rsidP="007A14D2">
      <w:pPr>
        <w:numPr>
          <w:ilvl w:val="0"/>
          <w:numId w:val="1"/>
        </w:numPr>
        <w:autoSpaceDE w:val="0"/>
        <w:autoSpaceDN w:val="0"/>
        <w:adjustRightInd w:val="0"/>
        <w:rPr>
          <w:bCs/>
          <w:color w:val="000000"/>
          <w:sz w:val="22"/>
          <w:szCs w:val="22"/>
        </w:rPr>
      </w:pPr>
      <w:proofErr w:type="gramStart"/>
      <w:r>
        <w:rPr>
          <w:bCs/>
          <w:color w:val="000000"/>
          <w:sz w:val="22"/>
          <w:szCs w:val="22"/>
        </w:rPr>
        <w:t>a</w:t>
      </w:r>
      <w:r w:rsidR="00156CAD" w:rsidRPr="009B216F">
        <w:rPr>
          <w:bCs/>
          <w:color w:val="000000"/>
          <w:sz w:val="22"/>
          <w:szCs w:val="22"/>
        </w:rPr>
        <w:t>pply</w:t>
      </w:r>
      <w:proofErr w:type="gramEnd"/>
      <w:r w:rsidR="00156CAD" w:rsidRPr="009B216F">
        <w:rPr>
          <w:bCs/>
          <w:color w:val="000000"/>
          <w:sz w:val="22"/>
          <w:szCs w:val="22"/>
        </w:rPr>
        <w:t xml:space="preserve"> research-based literacy strategies to instructional tasks, activities, and/or lessons.</w:t>
      </w:r>
    </w:p>
    <w:p w:rsidR="00156CAD" w:rsidRPr="009B216F" w:rsidRDefault="00A10F28" w:rsidP="007A14D2">
      <w:pPr>
        <w:numPr>
          <w:ilvl w:val="0"/>
          <w:numId w:val="1"/>
        </w:numPr>
        <w:autoSpaceDE w:val="0"/>
        <w:autoSpaceDN w:val="0"/>
        <w:adjustRightInd w:val="0"/>
        <w:rPr>
          <w:bCs/>
          <w:color w:val="000000"/>
          <w:sz w:val="22"/>
          <w:szCs w:val="22"/>
        </w:rPr>
      </w:pPr>
      <w:r>
        <w:rPr>
          <w:bCs/>
          <w:color w:val="000000"/>
          <w:sz w:val="22"/>
          <w:szCs w:val="22"/>
        </w:rPr>
        <w:t>p</w:t>
      </w:r>
      <w:r w:rsidR="00156CAD" w:rsidRPr="009B216F">
        <w:rPr>
          <w:bCs/>
          <w:color w:val="000000"/>
          <w:sz w:val="22"/>
          <w:szCs w:val="22"/>
        </w:rPr>
        <w:t>lan and assess responsively, recognizing the social justice implications of the power structures that are inherent in l</w:t>
      </w:r>
      <w:r w:rsidR="00156CAD">
        <w:rPr>
          <w:bCs/>
          <w:color w:val="000000"/>
          <w:sz w:val="22"/>
          <w:szCs w:val="22"/>
        </w:rPr>
        <w:t>iterature</w:t>
      </w:r>
      <w:r w:rsidR="00156CAD" w:rsidRPr="009B216F">
        <w:rPr>
          <w:bCs/>
          <w:color w:val="000000"/>
          <w:sz w:val="22"/>
          <w:szCs w:val="22"/>
        </w:rPr>
        <w:t xml:space="preserve"> instruction, with consideration for the ELL student, those of non-dominate societal groups, and with sensitivity to the changing needs of the 21</w:t>
      </w:r>
      <w:r w:rsidR="00156CAD" w:rsidRPr="009B216F">
        <w:rPr>
          <w:bCs/>
          <w:color w:val="000000"/>
          <w:sz w:val="22"/>
          <w:szCs w:val="22"/>
          <w:vertAlign w:val="superscript"/>
        </w:rPr>
        <w:t>st</w:t>
      </w:r>
      <w:r w:rsidR="00156CAD" w:rsidRPr="009B216F">
        <w:rPr>
          <w:bCs/>
          <w:color w:val="000000"/>
          <w:sz w:val="22"/>
          <w:szCs w:val="22"/>
        </w:rPr>
        <w:t xml:space="preserve"> century learner.</w:t>
      </w:r>
    </w:p>
    <w:p w:rsidR="00156CAD" w:rsidRPr="009B216F" w:rsidRDefault="00A10F28" w:rsidP="007A14D2">
      <w:pPr>
        <w:numPr>
          <w:ilvl w:val="0"/>
          <w:numId w:val="1"/>
        </w:numPr>
        <w:autoSpaceDE w:val="0"/>
        <w:autoSpaceDN w:val="0"/>
        <w:adjustRightInd w:val="0"/>
        <w:rPr>
          <w:bCs/>
          <w:color w:val="000000"/>
          <w:sz w:val="22"/>
          <w:szCs w:val="22"/>
        </w:rPr>
      </w:pPr>
      <w:proofErr w:type="gramStart"/>
      <w:r>
        <w:rPr>
          <w:bCs/>
          <w:color w:val="000000"/>
          <w:sz w:val="22"/>
          <w:szCs w:val="22"/>
        </w:rPr>
        <w:t>u</w:t>
      </w:r>
      <w:r w:rsidR="00156CAD" w:rsidRPr="009B216F">
        <w:rPr>
          <w:bCs/>
          <w:color w:val="000000"/>
          <w:sz w:val="22"/>
          <w:szCs w:val="22"/>
        </w:rPr>
        <w:t>se</w:t>
      </w:r>
      <w:proofErr w:type="gramEnd"/>
      <w:r w:rsidR="00156CAD" w:rsidRPr="009B216F">
        <w:rPr>
          <w:bCs/>
          <w:color w:val="000000"/>
          <w:sz w:val="22"/>
          <w:szCs w:val="22"/>
        </w:rPr>
        <w:t xml:space="preserve"> multimodal composition and communication technologies to facilitate reflection and instruction.</w:t>
      </w:r>
    </w:p>
    <w:p w:rsidR="00156CAD" w:rsidRPr="009B216F" w:rsidRDefault="00A10F28" w:rsidP="007A14D2">
      <w:pPr>
        <w:numPr>
          <w:ilvl w:val="0"/>
          <w:numId w:val="1"/>
        </w:numPr>
        <w:autoSpaceDE w:val="0"/>
        <w:autoSpaceDN w:val="0"/>
        <w:adjustRightInd w:val="0"/>
        <w:rPr>
          <w:bCs/>
          <w:color w:val="000000"/>
          <w:sz w:val="22"/>
          <w:szCs w:val="22"/>
        </w:rPr>
      </w:pPr>
      <w:proofErr w:type="gramStart"/>
      <w:r>
        <w:rPr>
          <w:bCs/>
          <w:color w:val="000000"/>
          <w:sz w:val="22"/>
          <w:szCs w:val="22"/>
        </w:rPr>
        <w:t>e</w:t>
      </w:r>
      <w:r w:rsidR="00156CAD" w:rsidRPr="009B216F">
        <w:rPr>
          <w:bCs/>
          <w:color w:val="000000"/>
          <w:sz w:val="22"/>
          <w:szCs w:val="22"/>
        </w:rPr>
        <w:t>valuate</w:t>
      </w:r>
      <w:proofErr w:type="gramEnd"/>
      <w:r w:rsidR="00156CAD" w:rsidRPr="009B216F">
        <w:rPr>
          <w:bCs/>
          <w:color w:val="000000"/>
          <w:sz w:val="22"/>
          <w:szCs w:val="22"/>
        </w:rPr>
        <w:t xml:space="preserve"> various methods of </w:t>
      </w:r>
      <w:r w:rsidR="00156CAD">
        <w:rPr>
          <w:bCs/>
          <w:color w:val="000000"/>
          <w:sz w:val="22"/>
          <w:szCs w:val="22"/>
        </w:rPr>
        <w:t>reading</w:t>
      </w:r>
      <w:r w:rsidR="00156CAD" w:rsidRPr="009B216F">
        <w:rPr>
          <w:bCs/>
          <w:color w:val="000000"/>
          <w:sz w:val="22"/>
          <w:szCs w:val="22"/>
        </w:rPr>
        <w:t xml:space="preserve"> assessments.</w:t>
      </w:r>
    </w:p>
    <w:p w:rsidR="00156CAD" w:rsidRPr="009B216F" w:rsidRDefault="00A10F28" w:rsidP="007A14D2">
      <w:pPr>
        <w:numPr>
          <w:ilvl w:val="0"/>
          <w:numId w:val="1"/>
        </w:numPr>
        <w:autoSpaceDE w:val="0"/>
        <w:autoSpaceDN w:val="0"/>
        <w:adjustRightInd w:val="0"/>
        <w:rPr>
          <w:bCs/>
          <w:color w:val="000000"/>
          <w:sz w:val="22"/>
          <w:szCs w:val="22"/>
        </w:rPr>
      </w:pPr>
      <w:proofErr w:type="gramStart"/>
      <w:r>
        <w:rPr>
          <w:bCs/>
          <w:color w:val="000000"/>
          <w:sz w:val="22"/>
          <w:szCs w:val="22"/>
        </w:rPr>
        <w:t>d</w:t>
      </w:r>
      <w:r w:rsidR="00156CAD" w:rsidRPr="009B216F">
        <w:rPr>
          <w:bCs/>
          <w:color w:val="000000"/>
          <w:sz w:val="22"/>
          <w:szCs w:val="22"/>
        </w:rPr>
        <w:t>evelop</w:t>
      </w:r>
      <w:proofErr w:type="gramEnd"/>
      <w:r w:rsidR="00156CAD" w:rsidRPr="009B216F">
        <w:rPr>
          <w:bCs/>
          <w:color w:val="000000"/>
          <w:sz w:val="22"/>
          <w:szCs w:val="22"/>
        </w:rPr>
        <w:t xml:space="preserve"> and verbalize a philosophy in the teaching of </w:t>
      </w:r>
      <w:r w:rsidR="00156CAD">
        <w:rPr>
          <w:bCs/>
          <w:color w:val="000000"/>
          <w:sz w:val="22"/>
          <w:szCs w:val="22"/>
        </w:rPr>
        <w:t>literature</w:t>
      </w:r>
      <w:r w:rsidR="00156CAD" w:rsidRPr="009B216F">
        <w:rPr>
          <w:bCs/>
          <w:color w:val="000000"/>
          <w:sz w:val="22"/>
          <w:szCs w:val="22"/>
        </w:rPr>
        <w:t xml:space="preserve"> in order to reflect on and defend their practice.</w:t>
      </w:r>
    </w:p>
    <w:p w:rsidR="00A10F28" w:rsidRDefault="00A10F28" w:rsidP="00A10F28">
      <w:pPr>
        <w:tabs>
          <w:tab w:val="left" w:pos="360"/>
        </w:tabs>
        <w:rPr>
          <w:color w:val="000000"/>
          <w:sz w:val="22"/>
          <w:szCs w:val="22"/>
        </w:rPr>
      </w:pPr>
    </w:p>
    <w:p w:rsidR="00A10F28" w:rsidRPr="00030D7E" w:rsidRDefault="00A10F28" w:rsidP="00A10F28">
      <w:pPr>
        <w:tabs>
          <w:tab w:val="left" w:pos="360"/>
        </w:tabs>
        <w:rPr>
          <w:color w:val="000000"/>
          <w:sz w:val="22"/>
          <w:szCs w:val="22"/>
        </w:rPr>
      </w:pPr>
      <w:r w:rsidRPr="00030D7E">
        <w:rPr>
          <w:color w:val="000000"/>
          <w:sz w:val="22"/>
          <w:szCs w:val="22"/>
        </w:rPr>
        <w:t>In addition, teacher education candidates who successfully complete this course should have the ability to:</w:t>
      </w:r>
    </w:p>
    <w:p w:rsidR="00A10F28" w:rsidRPr="00030D7E" w:rsidRDefault="00A10F28" w:rsidP="00A10F28">
      <w:pPr>
        <w:tabs>
          <w:tab w:val="left" w:pos="360"/>
        </w:tabs>
        <w:rPr>
          <w:color w:val="000000"/>
          <w:sz w:val="22"/>
          <w:szCs w:val="22"/>
        </w:rPr>
      </w:pPr>
    </w:p>
    <w:p w:rsidR="00A10F28" w:rsidRPr="00030D7E" w:rsidRDefault="00A10F28" w:rsidP="00A10F28">
      <w:pPr>
        <w:numPr>
          <w:ilvl w:val="0"/>
          <w:numId w:val="9"/>
        </w:numPr>
        <w:tabs>
          <w:tab w:val="left" w:pos="360"/>
        </w:tabs>
        <w:rPr>
          <w:color w:val="000000"/>
          <w:sz w:val="22"/>
          <w:szCs w:val="22"/>
        </w:rPr>
      </w:pPr>
      <w:proofErr w:type="gramStart"/>
      <w:r w:rsidRPr="00030D7E">
        <w:rPr>
          <w:color w:val="000000"/>
          <w:sz w:val="22"/>
          <w:szCs w:val="22"/>
        </w:rPr>
        <w:t>identify</w:t>
      </w:r>
      <w:proofErr w:type="gramEnd"/>
      <w:r w:rsidRPr="00030D7E">
        <w:rPr>
          <w:color w:val="000000"/>
          <w:sz w:val="22"/>
          <w:szCs w:val="22"/>
        </w:rPr>
        <w:t xml:space="preserve"> significant works of young adult literature around central themes in relationship to content areas (i.e. science, social studies) that are developmentally appropriate as to the students’ interests, reading abilities, and strong links to critical thinking and content proficiency.</w:t>
      </w:r>
    </w:p>
    <w:p w:rsidR="00A10F28" w:rsidRPr="00030D7E" w:rsidRDefault="00A10F28" w:rsidP="00A10F28">
      <w:pPr>
        <w:numPr>
          <w:ilvl w:val="0"/>
          <w:numId w:val="9"/>
        </w:numPr>
        <w:tabs>
          <w:tab w:val="left" w:pos="360"/>
        </w:tabs>
        <w:rPr>
          <w:color w:val="000000"/>
          <w:sz w:val="22"/>
          <w:szCs w:val="22"/>
        </w:rPr>
      </w:pPr>
      <w:proofErr w:type="gramStart"/>
      <w:r w:rsidRPr="00030D7E">
        <w:rPr>
          <w:color w:val="000000"/>
          <w:sz w:val="22"/>
          <w:szCs w:val="22"/>
        </w:rPr>
        <w:t>develop</w:t>
      </w:r>
      <w:proofErr w:type="gramEnd"/>
      <w:r w:rsidRPr="00030D7E">
        <w:rPr>
          <w:color w:val="000000"/>
          <w:sz w:val="22"/>
          <w:szCs w:val="22"/>
        </w:rPr>
        <w:t xml:space="preserve"> constructivist environments of reader-response theory as a means of enhancing reading within content-area environments. </w:t>
      </w:r>
    </w:p>
    <w:p w:rsidR="00A10F28" w:rsidRPr="00030D7E" w:rsidRDefault="00A10F28" w:rsidP="00A10F28">
      <w:pPr>
        <w:numPr>
          <w:ilvl w:val="0"/>
          <w:numId w:val="9"/>
        </w:numPr>
        <w:tabs>
          <w:tab w:val="left" w:pos="360"/>
        </w:tabs>
        <w:rPr>
          <w:color w:val="000000"/>
          <w:sz w:val="22"/>
          <w:szCs w:val="22"/>
        </w:rPr>
      </w:pPr>
      <w:proofErr w:type="gramStart"/>
      <w:r w:rsidRPr="00030D7E">
        <w:rPr>
          <w:color w:val="000000"/>
          <w:sz w:val="22"/>
          <w:szCs w:val="22"/>
        </w:rPr>
        <w:t>utilize</w:t>
      </w:r>
      <w:proofErr w:type="gramEnd"/>
      <w:r w:rsidRPr="00030D7E">
        <w:rPr>
          <w:color w:val="000000"/>
          <w:sz w:val="22"/>
          <w:szCs w:val="22"/>
        </w:rPr>
        <w:t xml:space="preserve"> major components of reader-response theory as a means of enhancing reading within content-area environments.</w:t>
      </w:r>
    </w:p>
    <w:p w:rsidR="00156CAD" w:rsidRPr="003B6430" w:rsidRDefault="00A10F28" w:rsidP="007A14D2">
      <w:pPr>
        <w:numPr>
          <w:ilvl w:val="0"/>
          <w:numId w:val="9"/>
        </w:numPr>
        <w:tabs>
          <w:tab w:val="left" w:pos="360"/>
        </w:tabs>
        <w:rPr>
          <w:color w:val="000000"/>
          <w:sz w:val="22"/>
          <w:szCs w:val="22"/>
        </w:rPr>
      </w:pPr>
      <w:proofErr w:type="gramStart"/>
      <w:r w:rsidRPr="00030D7E">
        <w:rPr>
          <w:color w:val="000000"/>
          <w:sz w:val="22"/>
          <w:szCs w:val="22"/>
        </w:rPr>
        <w:t>establish</w:t>
      </w:r>
      <w:proofErr w:type="gramEnd"/>
      <w:r w:rsidRPr="00030D7E">
        <w:rPr>
          <w:color w:val="000000"/>
          <w:sz w:val="22"/>
          <w:szCs w:val="22"/>
        </w:rPr>
        <w:t xml:space="preserve"> framework for enhancing an adolescent’s literature abilities (reading, writing, speaking, vocabulary, etc.) through the integration of young adult literature.</w:t>
      </w:r>
    </w:p>
    <w:p w:rsidR="00156CAD" w:rsidRDefault="00156CAD" w:rsidP="00B46456">
      <w:pPr>
        <w:rPr>
          <w:sz w:val="22"/>
          <w:szCs w:val="22"/>
        </w:rPr>
      </w:pPr>
    </w:p>
    <w:p w:rsidR="00156CAD" w:rsidRPr="003578FA" w:rsidRDefault="00156CAD" w:rsidP="00B46456">
      <w:pPr>
        <w:rPr>
          <w:sz w:val="22"/>
          <w:szCs w:val="22"/>
        </w:rPr>
      </w:pPr>
      <w:r w:rsidRPr="009B216F">
        <w:rPr>
          <w:sz w:val="22"/>
          <w:szCs w:val="22"/>
        </w:rPr>
        <w:t xml:space="preserve">All students </w:t>
      </w:r>
      <w:r w:rsidR="0087319E">
        <w:rPr>
          <w:sz w:val="22"/>
          <w:szCs w:val="22"/>
        </w:rPr>
        <w:t>are required to</w:t>
      </w:r>
      <w:r w:rsidRPr="009B216F">
        <w:rPr>
          <w:sz w:val="22"/>
          <w:szCs w:val="22"/>
        </w:rPr>
        <w:t xml:space="preserve"> be members of NCTE</w:t>
      </w:r>
      <w:r w:rsidR="001657CF">
        <w:rPr>
          <w:sz w:val="22"/>
          <w:szCs w:val="22"/>
        </w:rPr>
        <w:t xml:space="preserve"> (subscription to </w:t>
      </w:r>
      <w:r w:rsidR="001657CF" w:rsidRPr="001657CF">
        <w:rPr>
          <w:i/>
          <w:sz w:val="22"/>
          <w:szCs w:val="22"/>
        </w:rPr>
        <w:t>English Journal</w:t>
      </w:r>
      <w:r w:rsidR="001657CF">
        <w:rPr>
          <w:sz w:val="22"/>
          <w:szCs w:val="22"/>
        </w:rPr>
        <w:t xml:space="preserve"> highly encouraged)</w:t>
      </w:r>
      <w:r w:rsidR="0087319E">
        <w:rPr>
          <w:sz w:val="22"/>
          <w:szCs w:val="22"/>
        </w:rPr>
        <w:t>,</w:t>
      </w:r>
      <w:r w:rsidRPr="009B216F">
        <w:rPr>
          <w:sz w:val="22"/>
          <w:szCs w:val="22"/>
        </w:rPr>
        <w:t xml:space="preserve"> </w:t>
      </w:r>
      <w:r w:rsidR="0087319E">
        <w:rPr>
          <w:sz w:val="22"/>
          <w:szCs w:val="22"/>
        </w:rPr>
        <w:t>VT-VATE</w:t>
      </w:r>
      <w:r w:rsidR="003B6430">
        <w:rPr>
          <w:sz w:val="22"/>
          <w:szCs w:val="22"/>
        </w:rPr>
        <w:t>, and</w:t>
      </w:r>
      <w:r w:rsidR="0087319E">
        <w:rPr>
          <w:sz w:val="22"/>
          <w:szCs w:val="22"/>
        </w:rPr>
        <w:t xml:space="preserve"> </w:t>
      </w:r>
      <w:r w:rsidRPr="003578FA">
        <w:rPr>
          <w:i/>
          <w:sz w:val="22"/>
          <w:szCs w:val="22"/>
        </w:rPr>
        <w:t>The English Companion</w:t>
      </w:r>
      <w:r>
        <w:rPr>
          <w:sz w:val="22"/>
          <w:szCs w:val="22"/>
        </w:rPr>
        <w:t xml:space="preserve"> </w:t>
      </w:r>
      <w:proofErr w:type="spellStart"/>
      <w:r w:rsidR="003B6430" w:rsidRPr="003B6430">
        <w:rPr>
          <w:i/>
          <w:sz w:val="22"/>
          <w:szCs w:val="22"/>
        </w:rPr>
        <w:t>Ning</w:t>
      </w:r>
      <w:proofErr w:type="spellEnd"/>
      <w:r w:rsidR="003B6430">
        <w:rPr>
          <w:sz w:val="22"/>
          <w:szCs w:val="22"/>
        </w:rPr>
        <w:t>.</w:t>
      </w:r>
    </w:p>
    <w:p w:rsidR="00156CAD" w:rsidRDefault="00156CAD" w:rsidP="007A14D2">
      <w:pPr>
        <w:pStyle w:val="Heading7"/>
        <w:rPr>
          <w:b/>
          <w:sz w:val="22"/>
          <w:szCs w:val="22"/>
          <w:u w:val="single"/>
        </w:rPr>
      </w:pPr>
    </w:p>
    <w:p w:rsidR="00156CAD" w:rsidRPr="009B216F" w:rsidRDefault="00156CAD" w:rsidP="007A14D2">
      <w:pPr>
        <w:pStyle w:val="Heading7"/>
        <w:rPr>
          <w:b/>
          <w:sz w:val="22"/>
          <w:szCs w:val="22"/>
          <w:u w:val="single"/>
        </w:rPr>
      </w:pPr>
      <w:r>
        <w:rPr>
          <w:b/>
          <w:sz w:val="22"/>
          <w:szCs w:val="22"/>
          <w:u w:val="single"/>
        </w:rPr>
        <w:br w:type="page"/>
      </w:r>
      <w:r w:rsidRPr="009B216F">
        <w:rPr>
          <w:b/>
          <w:sz w:val="22"/>
          <w:szCs w:val="22"/>
          <w:u w:val="single"/>
        </w:rPr>
        <w:lastRenderedPageBreak/>
        <w:t>Cou</w:t>
      </w:r>
      <w:r w:rsidR="00B35783">
        <w:rPr>
          <w:b/>
          <w:sz w:val="22"/>
          <w:szCs w:val="22"/>
          <w:u w:val="single"/>
        </w:rPr>
        <w:t>rse Expectations</w:t>
      </w:r>
      <w:r w:rsidRPr="009B216F">
        <w:rPr>
          <w:b/>
          <w:sz w:val="22"/>
          <w:szCs w:val="22"/>
          <w:u w:val="single"/>
        </w:rPr>
        <w:t>:</w:t>
      </w:r>
    </w:p>
    <w:p w:rsidR="00156CAD" w:rsidRDefault="00156CAD" w:rsidP="007A14D2">
      <w:pPr>
        <w:numPr>
          <w:ilvl w:val="0"/>
          <w:numId w:val="6"/>
        </w:numPr>
        <w:rPr>
          <w:sz w:val="22"/>
          <w:szCs w:val="22"/>
        </w:rPr>
      </w:pPr>
      <w:r w:rsidRPr="009B216F">
        <w:rPr>
          <w:sz w:val="22"/>
          <w:szCs w:val="22"/>
        </w:rPr>
        <w:t>Students will participate fully by attending all classes, completing all readings and assignments, and by engaging in small and large group discussions and activities around the readings.</w:t>
      </w:r>
    </w:p>
    <w:p w:rsidR="00AB2E38" w:rsidRDefault="00AB2E38" w:rsidP="007A14D2">
      <w:pPr>
        <w:numPr>
          <w:ilvl w:val="0"/>
          <w:numId w:val="6"/>
        </w:numPr>
        <w:rPr>
          <w:sz w:val="22"/>
          <w:szCs w:val="22"/>
        </w:rPr>
      </w:pPr>
      <w:r>
        <w:rPr>
          <w:sz w:val="22"/>
          <w:szCs w:val="22"/>
        </w:rPr>
        <w:t xml:space="preserve">Computer and other electronic devices are to be used only for contributing to </w:t>
      </w:r>
      <w:r w:rsidR="00652603">
        <w:rPr>
          <w:sz w:val="22"/>
          <w:szCs w:val="22"/>
        </w:rPr>
        <w:t>current class activities</w:t>
      </w:r>
      <w:r>
        <w:rPr>
          <w:sz w:val="22"/>
          <w:szCs w:val="22"/>
        </w:rPr>
        <w:t>.</w:t>
      </w:r>
    </w:p>
    <w:p w:rsidR="00B35783" w:rsidRPr="00E31F24" w:rsidRDefault="00B35783" w:rsidP="00E31F24">
      <w:pPr>
        <w:numPr>
          <w:ilvl w:val="0"/>
          <w:numId w:val="6"/>
        </w:numPr>
        <w:rPr>
          <w:b/>
          <w:sz w:val="22"/>
          <w:szCs w:val="22"/>
          <w:u w:val="single"/>
        </w:rPr>
      </w:pPr>
      <w:r w:rsidRPr="00B35783">
        <w:rPr>
          <w:sz w:val="22"/>
          <w:szCs w:val="22"/>
        </w:rPr>
        <w:t xml:space="preserve">Students will be expected to attend all classes, lectures, and forums.  Students will be expected to participate in discussions during these times. </w:t>
      </w:r>
      <w:r>
        <w:rPr>
          <w:sz w:val="22"/>
          <w:szCs w:val="22"/>
        </w:rPr>
        <w:t xml:space="preserve"> </w:t>
      </w:r>
      <w:r w:rsidRPr="00B35783">
        <w:rPr>
          <w:b/>
          <w:sz w:val="22"/>
          <w:szCs w:val="22"/>
        </w:rPr>
        <w:t xml:space="preserve">All </w:t>
      </w:r>
      <w:r w:rsidRPr="00B35783">
        <w:rPr>
          <w:sz w:val="22"/>
          <w:szCs w:val="22"/>
        </w:rPr>
        <w:t xml:space="preserve">absences will deduct 3% from your </w:t>
      </w:r>
      <w:r>
        <w:rPr>
          <w:sz w:val="22"/>
          <w:szCs w:val="22"/>
        </w:rPr>
        <w:t xml:space="preserve">final </w:t>
      </w:r>
      <w:r w:rsidRPr="00B35783">
        <w:rPr>
          <w:sz w:val="22"/>
          <w:szCs w:val="22"/>
        </w:rPr>
        <w:t xml:space="preserve">grade.  </w:t>
      </w:r>
      <w:r w:rsidR="00E31F24" w:rsidRPr="009B216F">
        <w:rPr>
          <w:sz w:val="22"/>
          <w:szCs w:val="22"/>
        </w:rPr>
        <w:t>Attendance is necessary as students will be involved in activities and assignments that contribute to the development of the goals of the course.  If you cannot avoid missing a class, you are still responsible for submitting work when due and for keeping up with assignments and readings. In the event of an absence, students are to notify the instructor and make arrangements to submit assignments and gather materials from the missed class.</w:t>
      </w:r>
      <w:r w:rsidR="00E31F24">
        <w:rPr>
          <w:sz w:val="22"/>
          <w:szCs w:val="22"/>
        </w:rPr>
        <w:t xml:space="preserve">  For each absence, 50% from the day’s assignment may be deducted.</w:t>
      </w:r>
    </w:p>
    <w:p w:rsidR="00C20605" w:rsidRPr="009B216F" w:rsidRDefault="00C20605" w:rsidP="00C20605">
      <w:pPr>
        <w:numPr>
          <w:ilvl w:val="0"/>
          <w:numId w:val="6"/>
        </w:numPr>
        <w:rPr>
          <w:b/>
          <w:sz w:val="22"/>
          <w:szCs w:val="22"/>
          <w:u w:val="single"/>
        </w:rPr>
      </w:pPr>
      <w:r w:rsidRPr="009B216F">
        <w:rPr>
          <w:sz w:val="22"/>
          <w:szCs w:val="22"/>
        </w:rPr>
        <w:t>Students are expected to arrive to class on time and prepared for all class sessions.  Preparation includes completion of reading assignments in advance of class sessions and active participation in discussion and activities.  Students are responsible for all assigned work and materials covered in class unless otherwise noted.</w:t>
      </w:r>
    </w:p>
    <w:p w:rsidR="00C20605" w:rsidRPr="009B216F" w:rsidRDefault="00C20605" w:rsidP="00C20605">
      <w:pPr>
        <w:numPr>
          <w:ilvl w:val="0"/>
          <w:numId w:val="6"/>
        </w:numPr>
        <w:rPr>
          <w:b/>
          <w:sz w:val="22"/>
          <w:szCs w:val="22"/>
          <w:u w:val="single"/>
        </w:rPr>
      </w:pPr>
      <w:r w:rsidRPr="009B216F">
        <w:rPr>
          <w:sz w:val="22"/>
          <w:szCs w:val="22"/>
        </w:rPr>
        <w:t>Attendance is necessary as students will be involved in activities and assignments that contribute to the development of the goals of the course.  If you cannot avoid missing a class, you are still responsible for submitting work when due and for keeping up with assignments and readings. In the event of an absence, students are to notify the instructor and make arrangements to submit assignments and gather materials from the missed class.</w:t>
      </w:r>
      <w:r>
        <w:rPr>
          <w:sz w:val="22"/>
          <w:szCs w:val="22"/>
        </w:rPr>
        <w:t xml:space="preserve">  For each absence, 50% from the day’s assignment may be deducted.</w:t>
      </w:r>
    </w:p>
    <w:p w:rsidR="00C20605" w:rsidRPr="009B216F" w:rsidRDefault="00C20605" w:rsidP="00C20605">
      <w:pPr>
        <w:numPr>
          <w:ilvl w:val="0"/>
          <w:numId w:val="6"/>
        </w:numPr>
        <w:rPr>
          <w:b/>
          <w:sz w:val="22"/>
          <w:szCs w:val="22"/>
          <w:u w:val="single"/>
        </w:rPr>
      </w:pPr>
      <w:r w:rsidRPr="009B216F">
        <w:rPr>
          <w:sz w:val="22"/>
          <w:szCs w:val="22"/>
        </w:rPr>
        <w:t>All written work is to be double-spaced, 12 pt. font, word processed, with 1” margins and left-justified, black-ink, numbered and stapled pages. Follow current APA guidelines.  In fairness to others, if a paper is submitted that exceeds the specified page limit, I will not read beyond the maximum number of pages.</w:t>
      </w:r>
    </w:p>
    <w:p w:rsidR="00C20605" w:rsidRPr="009B216F" w:rsidRDefault="00C20605" w:rsidP="00C20605">
      <w:pPr>
        <w:numPr>
          <w:ilvl w:val="0"/>
          <w:numId w:val="6"/>
        </w:numPr>
        <w:rPr>
          <w:b/>
          <w:sz w:val="22"/>
          <w:szCs w:val="22"/>
          <w:u w:val="single"/>
        </w:rPr>
      </w:pPr>
      <w:r w:rsidRPr="009B216F">
        <w:rPr>
          <w:sz w:val="22"/>
          <w:szCs w:val="22"/>
        </w:rPr>
        <w:t>Changes in this syllabus may be made to meet the academic objectives or in the case of unanticipated events.  Any changes made will be announced in class.</w:t>
      </w:r>
    </w:p>
    <w:p w:rsidR="00C20605" w:rsidRPr="00C20605" w:rsidRDefault="00C20605" w:rsidP="00C20605">
      <w:pPr>
        <w:numPr>
          <w:ilvl w:val="0"/>
          <w:numId w:val="6"/>
        </w:numPr>
        <w:rPr>
          <w:b/>
          <w:sz w:val="22"/>
          <w:szCs w:val="22"/>
          <w:u w:val="single"/>
        </w:rPr>
      </w:pPr>
      <w:r w:rsidRPr="00C20605">
        <w:rPr>
          <w:sz w:val="22"/>
          <w:szCs w:val="22"/>
        </w:rPr>
        <w:t xml:space="preserve">Assignments submitted late will be penalized one grade letter for each day that they are late.  </w:t>
      </w:r>
    </w:p>
    <w:p w:rsidR="00C20605" w:rsidRPr="00C20605" w:rsidRDefault="00C20605" w:rsidP="00C20605">
      <w:pPr>
        <w:numPr>
          <w:ilvl w:val="0"/>
          <w:numId w:val="6"/>
        </w:numPr>
        <w:rPr>
          <w:b/>
          <w:sz w:val="22"/>
          <w:szCs w:val="22"/>
          <w:u w:val="single"/>
        </w:rPr>
      </w:pPr>
      <w:r w:rsidRPr="00C20605">
        <w:rPr>
          <w:sz w:val="22"/>
          <w:szCs w:val="22"/>
        </w:rPr>
        <w:t>Discussions about individual work should be conducted after class or during an office meeting rather than at the beginning of class or during class.</w:t>
      </w:r>
    </w:p>
    <w:p w:rsidR="00C20605" w:rsidRPr="009B216F" w:rsidRDefault="00C20605" w:rsidP="00C20605">
      <w:pPr>
        <w:numPr>
          <w:ilvl w:val="0"/>
          <w:numId w:val="6"/>
        </w:numPr>
        <w:rPr>
          <w:b/>
          <w:sz w:val="22"/>
          <w:szCs w:val="22"/>
          <w:u w:val="single"/>
        </w:rPr>
      </w:pPr>
      <w:r w:rsidRPr="009B216F">
        <w:rPr>
          <w:sz w:val="22"/>
          <w:szCs w:val="22"/>
        </w:rPr>
        <w:t>I consider the benchmark for success in the course to be a B in all assignments.  Students should consider redoing any work that falls below this level (obviously this is harder to do with assignments late in the se</w:t>
      </w:r>
      <w:r>
        <w:rPr>
          <w:sz w:val="22"/>
          <w:szCs w:val="22"/>
        </w:rPr>
        <w:t>mester)</w:t>
      </w:r>
      <w:r w:rsidRPr="009B216F">
        <w:rPr>
          <w:sz w:val="22"/>
          <w:szCs w:val="22"/>
        </w:rPr>
        <w:t xml:space="preserve">. </w:t>
      </w:r>
      <w:r>
        <w:rPr>
          <w:sz w:val="22"/>
          <w:szCs w:val="22"/>
        </w:rPr>
        <w:t>Please make a point of coming by</w:t>
      </w:r>
      <w:r w:rsidRPr="009B216F">
        <w:rPr>
          <w:sz w:val="22"/>
          <w:szCs w:val="22"/>
        </w:rPr>
        <w:t xml:space="preserve"> </w:t>
      </w:r>
      <w:r>
        <w:rPr>
          <w:sz w:val="22"/>
          <w:szCs w:val="22"/>
        </w:rPr>
        <w:t>during office hours to</w:t>
      </w:r>
      <w:r w:rsidRPr="009B216F">
        <w:rPr>
          <w:sz w:val="22"/>
          <w:szCs w:val="22"/>
        </w:rPr>
        <w:t xml:space="preserve"> clarify issues of concern.  You can also email me with questions- please note that often I will respond to the whole class with the answer if the question is pertinent to everyone.</w:t>
      </w:r>
    </w:p>
    <w:p w:rsidR="00156CAD" w:rsidRPr="009B216F" w:rsidRDefault="00156CAD" w:rsidP="007A14D2">
      <w:pPr>
        <w:autoSpaceDE w:val="0"/>
        <w:autoSpaceDN w:val="0"/>
        <w:adjustRightInd w:val="0"/>
        <w:rPr>
          <w:b/>
          <w:color w:val="000000"/>
          <w:sz w:val="22"/>
          <w:szCs w:val="22"/>
        </w:rPr>
      </w:pPr>
    </w:p>
    <w:p w:rsidR="00BE222E" w:rsidRPr="00B35783" w:rsidRDefault="00BE222E" w:rsidP="00BE222E">
      <w:pPr>
        <w:tabs>
          <w:tab w:val="left" w:pos="360"/>
        </w:tabs>
        <w:ind w:left="360" w:hanging="360"/>
        <w:rPr>
          <w:color w:val="000000"/>
          <w:sz w:val="22"/>
          <w:szCs w:val="22"/>
          <w:u w:val="single"/>
        </w:rPr>
      </w:pPr>
      <w:r w:rsidRPr="00B35783">
        <w:rPr>
          <w:b/>
          <w:color w:val="000000"/>
          <w:sz w:val="22"/>
          <w:szCs w:val="22"/>
          <w:u w:val="single"/>
        </w:rPr>
        <w:t xml:space="preserve">Course Requirements &amp; Assignments: </w:t>
      </w:r>
    </w:p>
    <w:p w:rsidR="00BE222E" w:rsidRPr="00030D7E" w:rsidRDefault="00BE222E" w:rsidP="00BE222E">
      <w:pPr>
        <w:rPr>
          <w:b/>
          <w:color w:val="000000"/>
          <w:sz w:val="22"/>
          <w:szCs w:val="22"/>
        </w:rPr>
      </w:pPr>
    </w:p>
    <w:p w:rsidR="00BE222E" w:rsidRPr="00030D7E" w:rsidRDefault="00BE222E" w:rsidP="00BE222E">
      <w:pPr>
        <w:numPr>
          <w:ilvl w:val="0"/>
          <w:numId w:val="3"/>
        </w:numPr>
        <w:autoSpaceDE w:val="0"/>
        <w:autoSpaceDN w:val="0"/>
        <w:adjustRightInd w:val="0"/>
        <w:rPr>
          <w:b/>
          <w:color w:val="000000"/>
          <w:sz w:val="22"/>
          <w:szCs w:val="22"/>
        </w:rPr>
      </w:pPr>
      <w:r w:rsidRPr="00030D7E">
        <w:rPr>
          <w:b/>
          <w:sz w:val="22"/>
          <w:szCs w:val="22"/>
        </w:rPr>
        <w:t xml:space="preserve">Professional Reading Response Blog </w:t>
      </w:r>
      <w:r w:rsidR="00436163">
        <w:rPr>
          <w:b/>
          <w:sz w:val="22"/>
          <w:szCs w:val="22"/>
        </w:rPr>
        <w:t>(</w:t>
      </w:r>
      <w:r w:rsidR="00E31F24">
        <w:rPr>
          <w:b/>
          <w:sz w:val="22"/>
          <w:szCs w:val="22"/>
        </w:rPr>
        <w:t>2</w:t>
      </w:r>
      <w:r w:rsidR="00436163">
        <w:rPr>
          <w:b/>
          <w:sz w:val="22"/>
          <w:szCs w:val="22"/>
        </w:rPr>
        <w:t>0% of grade</w:t>
      </w:r>
      <w:r w:rsidR="00E31F24">
        <w:rPr>
          <w:b/>
          <w:sz w:val="22"/>
          <w:szCs w:val="22"/>
        </w:rPr>
        <w:t>/2</w:t>
      </w:r>
      <w:r w:rsidR="00C20605">
        <w:rPr>
          <w:b/>
          <w:sz w:val="22"/>
          <w:szCs w:val="22"/>
        </w:rPr>
        <w:t>0 points</w:t>
      </w:r>
      <w:r w:rsidR="00436163">
        <w:rPr>
          <w:b/>
          <w:sz w:val="22"/>
          <w:szCs w:val="22"/>
        </w:rPr>
        <w:t>)</w:t>
      </w:r>
    </w:p>
    <w:p w:rsidR="00BE222E" w:rsidRPr="00030D7E" w:rsidRDefault="00390455" w:rsidP="00BE222E">
      <w:pPr>
        <w:autoSpaceDE w:val="0"/>
        <w:autoSpaceDN w:val="0"/>
        <w:adjustRightInd w:val="0"/>
        <w:ind w:left="720"/>
        <w:rPr>
          <w:color w:val="000000"/>
          <w:sz w:val="22"/>
          <w:szCs w:val="22"/>
        </w:rPr>
      </w:pPr>
      <w:r>
        <w:rPr>
          <w:color w:val="000000"/>
          <w:sz w:val="22"/>
          <w:szCs w:val="22"/>
        </w:rPr>
        <w:t>Two blog posts are due by Friday of each week</w:t>
      </w:r>
      <w:r w:rsidR="00BE222E" w:rsidRPr="00030D7E">
        <w:rPr>
          <w:color w:val="000000"/>
          <w:sz w:val="22"/>
          <w:szCs w:val="22"/>
        </w:rPr>
        <w:t xml:space="preserve"> in </w:t>
      </w:r>
      <w:r w:rsidR="005F5BC8">
        <w:rPr>
          <w:color w:val="000000"/>
          <w:sz w:val="22"/>
          <w:szCs w:val="22"/>
        </w:rPr>
        <w:t>response to the choice readings</w:t>
      </w:r>
      <w:r w:rsidR="00BE222E" w:rsidRPr="00030D7E">
        <w:rPr>
          <w:color w:val="000000"/>
          <w:sz w:val="22"/>
          <w:szCs w:val="22"/>
        </w:rPr>
        <w:t xml:space="preserve"> and classmates’ posts.  </w:t>
      </w:r>
      <w:r w:rsidR="00BE222E">
        <w:rPr>
          <w:color w:val="000000"/>
          <w:sz w:val="22"/>
          <w:szCs w:val="22"/>
        </w:rPr>
        <w:t xml:space="preserve">Vary your </w:t>
      </w:r>
      <w:r w:rsidR="005F5BC8">
        <w:rPr>
          <w:color w:val="000000"/>
          <w:sz w:val="22"/>
          <w:szCs w:val="22"/>
        </w:rPr>
        <w:t>responses</w:t>
      </w:r>
      <w:r w:rsidR="001820C6">
        <w:rPr>
          <w:color w:val="000000"/>
          <w:sz w:val="22"/>
          <w:szCs w:val="22"/>
        </w:rPr>
        <w:t xml:space="preserve">: </w:t>
      </w:r>
      <w:r w:rsidR="005F5BC8">
        <w:rPr>
          <w:color w:val="000000"/>
          <w:sz w:val="22"/>
          <w:szCs w:val="22"/>
        </w:rPr>
        <w:t xml:space="preserve">discussing YAL books, </w:t>
      </w:r>
      <w:r w:rsidR="00BE222E">
        <w:rPr>
          <w:color w:val="000000"/>
          <w:sz w:val="22"/>
          <w:szCs w:val="22"/>
        </w:rPr>
        <w:t xml:space="preserve">choice </w:t>
      </w:r>
      <w:r w:rsidR="005F5BC8">
        <w:rPr>
          <w:color w:val="000000"/>
          <w:sz w:val="22"/>
          <w:szCs w:val="22"/>
        </w:rPr>
        <w:t xml:space="preserve">professional </w:t>
      </w:r>
      <w:r w:rsidR="00BE222E">
        <w:rPr>
          <w:color w:val="000000"/>
          <w:sz w:val="22"/>
          <w:szCs w:val="22"/>
        </w:rPr>
        <w:t>text</w:t>
      </w:r>
      <w:r w:rsidR="005F5BC8">
        <w:rPr>
          <w:color w:val="000000"/>
          <w:sz w:val="22"/>
          <w:szCs w:val="22"/>
        </w:rPr>
        <w:t xml:space="preserve">, and </w:t>
      </w:r>
      <w:r w:rsidR="005F5BC8" w:rsidRPr="005F5BC8">
        <w:rPr>
          <w:i/>
          <w:color w:val="000000"/>
          <w:sz w:val="22"/>
          <w:szCs w:val="22"/>
        </w:rPr>
        <w:t>EJ</w:t>
      </w:r>
      <w:r w:rsidR="005F5BC8">
        <w:rPr>
          <w:color w:val="000000"/>
          <w:sz w:val="22"/>
          <w:szCs w:val="22"/>
        </w:rPr>
        <w:t xml:space="preserve"> articles</w:t>
      </w:r>
      <w:r w:rsidR="00BE222E">
        <w:rPr>
          <w:color w:val="000000"/>
          <w:sz w:val="22"/>
          <w:szCs w:val="22"/>
        </w:rPr>
        <w:t>.</w:t>
      </w:r>
      <w:r>
        <w:rPr>
          <w:color w:val="000000"/>
          <w:sz w:val="22"/>
          <w:szCs w:val="22"/>
        </w:rPr>
        <w:t xml:space="preserve"> The idea is to summarize and synthesize your learning and questions related to the reading.</w:t>
      </w:r>
    </w:p>
    <w:p w:rsidR="00390455" w:rsidRDefault="00BE222E" w:rsidP="00390455">
      <w:pPr>
        <w:ind w:left="720"/>
        <w:rPr>
          <w:color w:val="000000"/>
          <w:sz w:val="22"/>
          <w:szCs w:val="22"/>
        </w:rPr>
      </w:pPr>
      <w:r w:rsidRPr="00030D7E">
        <w:rPr>
          <w:color w:val="000000"/>
          <w:sz w:val="22"/>
          <w:szCs w:val="22"/>
        </w:rPr>
        <w:t>Using</w:t>
      </w:r>
      <w:r w:rsidR="00390455">
        <w:rPr>
          <w:color w:val="000000"/>
          <w:sz w:val="22"/>
          <w:szCs w:val="22"/>
        </w:rPr>
        <w:t xml:space="preserve"> the</w:t>
      </w:r>
      <w:r w:rsidRPr="00030D7E">
        <w:rPr>
          <w:color w:val="000000"/>
          <w:sz w:val="22"/>
          <w:szCs w:val="22"/>
        </w:rPr>
        <w:t xml:space="preserve"> </w:t>
      </w:r>
      <w:proofErr w:type="spellStart"/>
      <w:r w:rsidRPr="00030D7E">
        <w:rPr>
          <w:color w:val="000000"/>
          <w:sz w:val="22"/>
          <w:szCs w:val="22"/>
        </w:rPr>
        <w:t>wordpress</w:t>
      </w:r>
      <w:proofErr w:type="spellEnd"/>
      <w:r w:rsidRPr="00030D7E">
        <w:rPr>
          <w:color w:val="000000"/>
          <w:sz w:val="22"/>
          <w:szCs w:val="22"/>
        </w:rPr>
        <w:t xml:space="preserve"> blog, </w:t>
      </w:r>
      <w:r w:rsidR="00390455">
        <w:rPr>
          <w:color w:val="000000"/>
          <w:sz w:val="22"/>
          <w:szCs w:val="22"/>
        </w:rPr>
        <w:t xml:space="preserve">vary the way in which you respond to your readings: </w:t>
      </w:r>
    </w:p>
    <w:p w:rsidR="00BE222E" w:rsidRPr="00390455" w:rsidRDefault="00390455" w:rsidP="00390455">
      <w:pPr>
        <w:pStyle w:val="ListParagraph"/>
        <w:numPr>
          <w:ilvl w:val="0"/>
          <w:numId w:val="7"/>
        </w:numPr>
        <w:rPr>
          <w:color w:val="000000"/>
          <w:sz w:val="22"/>
          <w:szCs w:val="22"/>
        </w:rPr>
      </w:pPr>
      <w:r>
        <w:rPr>
          <w:color w:val="000000"/>
          <w:sz w:val="22"/>
          <w:szCs w:val="22"/>
        </w:rPr>
        <w:t>Beyond written response, p</w:t>
      </w:r>
      <w:r w:rsidR="00BE222E" w:rsidRPr="00390455">
        <w:rPr>
          <w:color w:val="000000"/>
          <w:sz w:val="22"/>
          <w:szCs w:val="22"/>
        </w:rPr>
        <w:t xml:space="preserve">osts may include </w:t>
      </w:r>
      <w:r w:rsidR="00BE222E" w:rsidRPr="00390455">
        <w:rPr>
          <w:b/>
          <w:color w:val="000000"/>
          <w:sz w:val="22"/>
          <w:szCs w:val="22"/>
        </w:rPr>
        <w:t>an image</w:t>
      </w:r>
      <w:r w:rsidR="00BE222E" w:rsidRPr="00390455">
        <w:rPr>
          <w:color w:val="000000"/>
          <w:sz w:val="22"/>
          <w:szCs w:val="22"/>
        </w:rPr>
        <w:t xml:space="preserve"> synthesizing your understanding/meaning making of the text, a question, an understanding, etc. emerging from your reading.  Unpack the image with 2-3 sentences.  Keep this brief – allow the image to do some of the </w:t>
      </w:r>
      <w:r w:rsidR="005F5BC8" w:rsidRPr="00390455">
        <w:rPr>
          <w:color w:val="000000"/>
          <w:sz w:val="22"/>
          <w:szCs w:val="22"/>
        </w:rPr>
        <w:t>communicating.</w:t>
      </w:r>
      <w:r>
        <w:rPr>
          <w:color w:val="000000"/>
          <w:sz w:val="22"/>
          <w:szCs w:val="22"/>
        </w:rPr>
        <w:t xml:space="preserve"> Or try a </w:t>
      </w:r>
      <w:proofErr w:type="spellStart"/>
      <w:r>
        <w:rPr>
          <w:color w:val="000000"/>
          <w:sz w:val="22"/>
          <w:szCs w:val="22"/>
        </w:rPr>
        <w:t>vlog</w:t>
      </w:r>
      <w:proofErr w:type="spellEnd"/>
      <w:r>
        <w:rPr>
          <w:color w:val="000000"/>
          <w:sz w:val="22"/>
          <w:szCs w:val="22"/>
        </w:rPr>
        <w:t>, podcast, or link to another informational spot related to your response. (5 points)</w:t>
      </w:r>
      <w:r w:rsidR="00BE222E" w:rsidRPr="00390455">
        <w:rPr>
          <w:color w:val="000000"/>
          <w:sz w:val="22"/>
          <w:szCs w:val="22"/>
        </w:rPr>
        <w:t xml:space="preserve"> </w:t>
      </w:r>
    </w:p>
    <w:p w:rsidR="00BE222E" w:rsidRDefault="00BE222E" w:rsidP="00BE222E">
      <w:pPr>
        <w:numPr>
          <w:ilvl w:val="0"/>
          <w:numId w:val="7"/>
        </w:numPr>
        <w:rPr>
          <w:color w:val="000000"/>
          <w:sz w:val="22"/>
          <w:szCs w:val="22"/>
        </w:rPr>
      </w:pPr>
      <w:r w:rsidRPr="00030D7E">
        <w:rPr>
          <w:color w:val="000000"/>
          <w:sz w:val="22"/>
          <w:szCs w:val="22"/>
        </w:rPr>
        <w:t>One post each week must be a response to others.</w:t>
      </w:r>
      <w:r w:rsidR="00390455">
        <w:rPr>
          <w:color w:val="000000"/>
          <w:sz w:val="22"/>
          <w:szCs w:val="22"/>
        </w:rPr>
        <w:t xml:space="preserve"> (5 points)</w:t>
      </w:r>
    </w:p>
    <w:p w:rsidR="00BE222E" w:rsidRPr="00E31F24" w:rsidRDefault="00E31F24" w:rsidP="00E31F24">
      <w:pPr>
        <w:numPr>
          <w:ilvl w:val="0"/>
          <w:numId w:val="7"/>
        </w:numPr>
        <w:rPr>
          <w:color w:val="000000"/>
          <w:sz w:val="22"/>
          <w:szCs w:val="22"/>
        </w:rPr>
      </w:pPr>
      <w:r w:rsidRPr="00E31F24">
        <w:rPr>
          <w:color w:val="000000"/>
          <w:sz w:val="22"/>
          <w:szCs w:val="22"/>
        </w:rPr>
        <w:t>One time during the semester you will post a book review</w:t>
      </w:r>
      <w:r w:rsidR="005F5BC8">
        <w:rPr>
          <w:color w:val="000000"/>
          <w:sz w:val="22"/>
          <w:szCs w:val="22"/>
        </w:rPr>
        <w:t xml:space="preserve"> for a YAL text</w:t>
      </w:r>
      <w:r w:rsidRPr="00E31F24">
        <w:rPr>
          <w:color w:val="000000"/>
          <w:sz w:val="22"/>
          <w:szCs w:val="22"/>
        </w:rPr>
        <w:t xml:space="preserve"> on a site </w:t>
      </w:r>
      <w:r w:rsidR="005F5BC8">
        <w:rPr>
          <w:color w:val="000000"/>
          <w:sz w:val="22"/>
          <w:szCs w:val="22"/>
        </w:rPr>
        <w:t>(</w:t>
      </w:r>
      <w:proofErr w:type="spellStart"/>
      <w:r w:rsidR="005F5BC8">
        <w:rPr>
          <w:color w:val="000000"/>
          <w:sz w:val="22"/>
          <w:szCs w:val="22"/>
        </w:rPr>
        <w:t>goodreads</w:t>
      </w:r>
      <w:proofErr w:type="spellEnd"/>
      <w:r w:rsidR="005F5BC8">
        <w:rPr>
          <w:color w:val="000000"/>
          <w:sz w:val="22"/>
          <w:szCs w:val="22"/>
        </w:rPr>
        <w:t xml:space="preserve">, amazon, etc…) </w:t>
      </w:r>
      <w:r w:rsidRPr="00E31F24">
        <w:rPr>
          <w:color w:val="000000"/>
          <w:sz w:val="22"/>
          <w:szCs w:val="22"/>
        </w:rPr>
        <w:t xml:space="preserve">and link the review to your blog. </w:t>
      </w:r>
      <w:r w:rsidR="00390455">
        <w:rPr>
          <w:color w:val="000000"/>
          <w:sz w:val="22"/>
          <w:szCs w:val="22"/>
        </w:rPr>
        <w:t>(5 points)</w:t>
      </w:r>
    </w:p>
    <w:p w:rsidR="00BE222E" w:rsidRPr="00030D7E" w:rsidRDefault="00BE222E" w:rsidP="00BE222E">
      <w:pPr>
        <w:numPr>
          <w:ilvl w:val="0"/>
          <w:numId w:val="7"/>
        </w:numPr>
        <w:rPr>
          <w:color w:val="000000"/>
          <w:sz w:val="22"/>
          <w:szCs w:val="22"/>
        </w:rPr>
      </w:pPr>
      <w:r w:rsidRPr="00030D7E">
        <w:rPr>
          <w:color w:val="000000"/>
          <w:sz w:val="22"/>
          <w:szCs w:val="22"/>
        </w:rPr>
        <w:t xml:space="preserve">If we are able to join the EC book club, you are required to post and respond on the </w:t>
      </w:r>
      <w:proofErr w:type="spellStart"/>
      <w:r w:rsidRPr="00030D7E">
        <w:rPr>
          <w:color w:val="000000"/>
          <w:sz w:val="22"/>
          <w:szCs w:val="22"/>
        </w:rPr>
        <w:t>Ning</w:t>
      </w:r>
      <w:proofErr w:type="spellEnd"/>
      <w:r w:rsidRPr="00030D7E">
        <w:rPr>
          <w:color w:val="000000"/>
          <w:sz w:val="22"/>
          <w:szCs w:val="22"/>
        </w:rPr>
        <w:t>.</w:t>
      </w:r>
      <w:r w:rsidR="00390455">
        <w:rPr>
          <w:color w:val="000000"/>
          <w:sz w:val="22"/>
          <w:szCs w:val="22"/>
        </w:rPr>
        <w:t xml:space="preserve"> (5 points)</w:t>
      </w:r>
    </w:p>
    <w:p w:rsidR="00BE222E" w:rsidRPr="00030D7E" w:rsidRDefault="00BE222E" w:rsidP="00BE222E">
      <w:pPr>
        <w:ind w:left="1800"/>
        <w:rPr>
          <w:color w:val="000000"/>
          <w:sz w:val="22"/>
          <w:szCs w:val="22"/>
        </w:rPr>
      </w:pPr>
    </w:p>
    <w:p w:rsidR="00BE222E" w:rsidRPr="00030D7E" w:rsidRDefault="00E31F24" w:rsidP="00BE222E">
      <w:pPr>
        <w:numPr>
          <w:ilvl w:val="0"/>
          <w:numId w:val="11"/>
        </w:numPr>
        <w:rPr>
          <w:b/>
          <w:color w:val="000000"/>
          <w:sz w:val="22"/>
          <w:szCs w:val="22"/>
        </w:rPr>
      </w:pPr>
      <w:r>
        <w:rPr>
          <w:b/>
          <w:color w:val="000000"/>
          <w:sz w:val="22"/>
          <w:szCs w:val="22"/>
        </w:rPr>
        <w:t>Braided E</w:t>
      </w:r>
      <w:r w:rsidR="00BE222E" w:rsidRPr="00030D7E">
        <w:rPr>
          <w:b/>
          <w:color w:val="000000"/>
          <w:sz w:val="22"/>
          <w:szCs w:val="22"/>
        </w:rPr>
        <w:t xml:space="preserve">ssay </w:t>
      </w:r>
      <w:r>
        <w:rPr>
          <w:b/>
          <w:color w:val="000000"/>
          <w:sz w:val="22"/>
          <w:szCs w:val="22"/>
        </w:rPr>
        <w:t>with Multimedia P</w:t>
      </w:r>
      <w:r w:rsidR="00BE222E" w:rsidRPr="00030D7E">
        <w:rPr>
          <w:b/>
          <w:color w:val="000000"/>
          <w:sz w:val="22"/>
          <w:szCs w:val="22"/>
        </w:rPr>
        <w:t>roduct</w:t>
      </w:r>
      <w:r w:rsidR="00436163">
        <w:rPr>
          <w:b/>
          <w:color w:val="000000"/>
          <w:sz w:val="22"/>
          <w:szCs w:val="22"/>
        </w:rPr>
        <w:t xml:space="preserve"> (10%</w:t>
      </w:r>
      <w:r w:rsidR="00C20605">
        <w:rPr>
          <w:b/>
          <w:color w:val="000000"/>
          <w:sz w:val="22"/>
          <w:szCs w:val="22"/>
        </w:rPr>
        <w:t>/ 5 points each</w:t>
      </w:r>
      <w:r w:rsidR="00436163">
        <w:rPr>
          <w:b/>
          <w:color w:val="000000"/>
          <w:sz w:val="22"/>
          <w:szCs w:val="22"/>
        </w:rPr>
        <w:t>)</w:t>
      </w:r>
    </w:p>
    <w:p w:rsidR="00BE222E" w:rsidRPr="00030D7E" w:rsidRDefault="00BE222E" w:rsidP="00BE222E">
      <w:pPr>
        <w:ind w:left="720"/>
        <w:rPr>
          <w:sz w:val="22"/>
          <w:szCs w:val="22"/>
        </w:rPr>
      </w:pPr>
      <w:r w:rsidRPr="00030D7E">
        <w:rPr>
          <w:sz w:val="22"/>
          <w:szCs w:val="22"/>
        </w:rPr>
        <w:tab/>
        <w:t>The braided essay involves the repetition of an idea</w:t>
      </w:r>
      <w:r w:rsidR="00B771CB">
        <w:rPr>
          <w:sz w:val="22"/>
          <w:szCs w:val="22"/>
        </w:rPr>
        <w:t>. For</w:t>
      </w:r>
      <w:r w:rsidRPr="00030D7E">
        <w:rPr>
          <w:sz w:val="22"/>
          <w:szCs w:val="22"/>
        </w:rPr>
        <w:t xml:space="preserve"> example, one student’s braided essay involved pulling out meaningful quotations from literature, and she braided her essay around those quotations. No matter how the repeated idea is handled, the repetition is “braided” into the essay- and at the same time set apart. The two different parts, the essay and the repeated idea are woven together so that they flow. </w:t>
      </w:r>
    </w:p>
    <w:p w:rsidR="00BE222E" w:rsidRPr="00030D7E" w:rsidRDefault="00BE222E" w:rsidP="00BE222E">
      <w:pPr>
        <w:ind w:left="720"/>
        <w:rPr>
          <w:sz w:val="22"/>
          <w:szCs w:val="22"/>
        </w:rPr>
      </w:pPr>
      <w:r w:rsidRPr="00030D7E">
        <w:rPr>
          <w:sz w:val="22"/>
          <w:szCs w:val="22"/>
        </w:rPr>
        <w:tab/>
        <w:t xml:space="preserve">Derived from the lyric essay, the braided essay offers an interesting way to collaborate and respond to young adult literature. Since this essay form is based off the lyric essay, the option of </w:t>
      </w:r>
      <w:r w:rsidR="00B771CB">
        <w:rPr>
          <w:sz w:val="22"/>
          <w:szCs w:val="22"/>
        </w:rPr>
        <w:t xml:space="preserve">the </w:t>
      </w:r>
      <w:r w:rsidRPr="00030D7E">
        <w:rPr>
          <w:sz w:val="22"/>
          <w:szCs w:val="22"/>
        </w:rPr>
        <w:t xml:space="preserve">musical addition through a multimedia product is natural segue. Using digital literacy to compose a multimedia product encourages planning for oral presentation and livens up the “book commercial” that </w:t>
      </w:r>
      <w:proofErr w:type="spellStart"/>
      <w:r w:rsidRPr="00030D7E">
        <w:rPr>
          <w:sz w:val="22"/>
          <w:szCs w:val="22"/>
        </w:rPr>
        <w:t>Donalyn</w:t>
      </w:r>
      <w:proofErr w:type="spellEnd"/>
      <w:r w:rsidRPr="00030D7E">
        <w:rPr>
          <w:sz w:val="22"/>
          <w:szCs w:val="22"/>
        </w:rPr>
        <w:t xml:space="preserve"> Miller suggests in </w:t>
      </w:r>
      <w:r w:rsidRPr="00030D7E">
        <w:rPr>
          <w:i/>
          <w:sz w:val="22"/>
          <w:szCs w:val="22"/>
        </w:rPr>
        <w:t>The Book Whisperer</w:t>
      </w:r>
      <w:r w:rsidRPr="00030D7E">
        <w:rPr>
          <w:sz w:val="22"/>
          <w:szCs w:val="22"/>
        </w:rPr>
        <w:t xml:space="preserve"> for middle and high school students. </w:t>
      </w:r>
      <w:r w:rsidR="008F39C0">
        <w:rPr>
          <w:sz w:val="22"/>
          <w:szCs w:val="22"/>
        </w:rPr>
        <w:t xml:space="preserve">This product will be what Sara </w:t>
      </w:r>
      <w:proofErr w:type="spellStart"/>
      <w:r w:rsidR="008F39C0">
        <w:rPr>
          <w:sz w:val="22"/>
          <w:szCs w:val="22"/>
        </w:rPr>
        <w:t>Kajder</w:t>
      </w:r>
      <w:proofErr w:type="spellEnd"/>
      <w:r w:rsidR="008F39C0">
        <w:rPr>
          <w:sz w:val="22"/>
          <w:szCs w:val="22"/>
        </w:rPr>
        <w:t xml:space="preserve"> refers to as a “book trailer.” </w:t>
      </w:r>
      <w:r w:rsidRPr="00030D7E">
        <w:rPr>
          <w:sz w:val="22"/>
          <w:szCs w:val="22"/>
        </w:rPr>
        <w:t xml:space="preserve">This braided, collaborative essay, written in response to young adult literature, and followed by the multimedia composition serves to share the readers’ experience and elicit voice, an important component in the production of both written and digital composition and reader response. </w:t>
      </w:r>
    </w:p>
    <w:p w:rsidR="00BE222E" w:rsidRPr="00030D7E" w:rsidRDefault="00BE222E" w:rsidP="00BE222E">
      <w:pPr>
        <w:ind w:left="720"/>
        <w:rPr>
          <w:color w:val="000000"/>
          <w:sz w:val="22"/>
          <w:szCs w:val="22"/>
        </w:rPr>
      </w:pPr>
    </w:p>
    <w:p w:rsidR="00BE222E" w:rsidRPr="00030D7E" w:rsidRDefault="00BE222E" w:rsidP="00BE222E">
      <w:pPr>
        <w:ind w:left="-1170"/>
        <w:rPr>
          <w:b/>
          <w:color w:val="000000"/>
          <w:sz w:val="22"/>
          <w:szCs w:val="22"/>
        </w:rPr>
      </w:pPr>
    </w:p>
    <w:p w:rsidR="00BE222E" w:rsidRPr="00030D7E" w:rsidRDefault="00E31F24" w:rsidP="00BE222E">
      <w:pPr>
        <w:numPr>
          <w:ilvl w:val="0"/>
          <w:numId w:val="11"/>
        </w:numPr>
        <w:rPr>
          <w:b/>
          <w:color w:val="000000"/>
          <w:sz w:val="22"/>
          <w:szCs w:val="22"/>
        </w:rPr>
      </w:pPr>
      <w:r>
        <w:rPr>
          <w:b/>
          <w:color w:val="000000"/>
          <w:sz w:val="22"/>
          <w:szCs w:val="22"/>
        </w:rPr>
        <w:t>Differentiated R</w:t>
      </w:r>
      <w:r w:rsidR="00BE222E" w:rsidRPr="00030D7E">
        <w:rPr>
          <w:b/>
          <w:color w:val="000000"/>
          <w:sz w:val="22"/>
          <w:szCs w:val="22"/>
        </w:rPr>
        <w:t>eadi</w:t>
      </w:r>
      <w:r>
        <w:rPr>
          <w:b/>
          <w:color w:val="000000"/>
          <w:sz w:val="22"/>
          <w:szCs w:val="22"/>
        </w:rPr>
        <w:t>ng P</w:t>
      </w:r>
      <w:r w:rsidR="00BE222E" w:rsidRPr="00030D7E">
        <w:rPr>
          <w:b/>
          <w:color w:val="000000"/>
          <w:sz w:val="22"/>
          <w:szCs w:val="22"/>
        </w:rPr>
        <w:t>roducts</w:t>
      </w:r>
      <w:r w:rsidR="00436163">
        <w:rPr>
          <w:b/>
          <w:color w:val="000000"/>
          <w:sz w:val="22"/>
          <w:szCs w:val="22"/>
        </w:rPr>
        <w:t xml:space="preserve"> </w:t>
      </w:r>
      <w:r w:rsidR="00C20605">
        <w:rPr>
          <w:b/>
          <w:color w:val="000000"/>
          <w:sz w:val="22"/>
          <w:szCs w:val="22"/>
        </w:rPr>
        <w:t>(</w:t>
      </w:r>
      <w:r w:rsidR="00EC6CC8">
        <w:rPr>
          <w:b/>
          <w:color w:val="000000"/>
          <w:sz w:val="22"/>
          <w:szCs w:val="22"/>
        </w:rPr>
        <w:t>45</w:t>
      </w:r>
      <w:r w:rsidR="00436163">
        <w:rPr>
          <w:b/>
          <w:color w:val="000000"/>
          <w:sz w:val="22"/>
          <w:szCs w:val="22"/>
        </w:rPr>
        <w:t>% of grade</w:t>
      </w:r>
      <w:r w:rsidR="00C20605">
        <w:rPr>
          <w:b/>
          <w:color w:val="000000"/>
          <w:sz w:val="22"/>
          <w:szCs w:val="22"/>
        </w:rPr>
        <w:t>/breakdown of points below</w:t>
      </w:r>
      <w:r w:rsidR="00436163">
        <w:rPr>
          <w:b/>
          <w:color w:val="000000"/>
          <w:sz w:val="22"/>
          <w:szCs w:val="22"/>
        </w:rPr>
        <w:t>)</w:t>
      </w:r>
    </w:p>
    <w:p w:rsidR="00BE222E" w:rsidRPr="00030D7E" w:rsidRDefault="00BE222E" w:rsidP="00BE222E">
      <w:pPr>
        <w:ind w:left="720"/>
        <w:rPr>
          <w:color w:val="000000"/>
          <w:sz w:val="22"/>
          <w:szCs w:val="22"/>
        </w:rPr>
      </w:pPr>
    </w:p>
    <w:p w:rsidR="00BE222E" w:rsidRPr="00030D7E" w:rsidRDefault="00BE222E" w:rsidP="00BE222E">
      <w:pPr>
        <w:ind w:left="720"/>
        <w:rPr>
          <w:color w:val="000000"/>
          <w:sz w:val="22"/>
          <w:szCs w:val="22"/>
        </w:rPr>
      </w:pPr>
      <w:r w:rsidRPr="00030D7E">
        <w:rPr>
          <w:color w:val="000000"/>
          <w:sz w:val="22"/>
          <w:szCs w:val="22"/>
        </w:rPr>
        <w:t xml:space="preserve">The </w:t>
      </w:r>
      <w:r w:rsidRPr="00030D7E">
        <w:rPr>
          <w:i/>
          <w:color w:val="000000"/>
          <w:sz w:val="22"/>
          <w:szCs w:val="22"/>
        </w:rPr>
        <w:t>goal</w:t>
      </w:r>
      <w:r w:rsidRPr="00030D7E">
        <w:rPr>
          <w:color w:val="000000"/>
          <w:sz w:val="22"/>
          <w:szCs w:val="22"/>
        </w:rPr>
        <w:t xml:space="preserve"> is to read </w:t>
      </w:r>
      <w:r>
        <w:rPr>
          <w:color w:val="000000"/>
          <w:sz w:val="22"/>
          <w:szCs w:val="22"/>
        </w:rPr>
        <w:t>16</w:t>
      </w:r>
      <w:r w:rsidRPr="00030D7E">
        <w:rPr>
          <w:color w:val="000000"/>
          <w:sz w:val="22"/>
          <w:szCs w:val="22"/>
        </w:rPr>
        <w:t xml:space="preserve"> young adult novels</w:t>
      </w:r>
      <w:r>
        <w:rPr>
          <w:color w:val="000000"/>
          <w:sz w:val="22"/>
          <w:szCs w:val="22"/>
        </w:rPr>
        <w:t xml:space="preserve"> and books pertaining to YAL </w:t>
      </w:r>
      <w:r w:rsidRPr="00030D7E">
        <w:rPr>
          <w:color w:val="000000"/>
          <w:sz w:val="22"/>
          <w:szCs w:val="22"/>
        </w:rPr>
        <w:t>of varying genres</w:t>
      </w:r>
      <w:r>
        <w:rPr>
          <w:color w:val="000000"/>
          <w:sz w:val="22"/>
          <w:szCs w:val="22"/>
        </w:rPr>
        <w:t xml:space="preserve"> and thematic strands</w:t>
      </w:r>
      <w:r w:rsidRPr="00030D7E">
        <w:rPr>
          <w:color w:val="000000"/>
          <w:sz w:val="22"/>
          <w:szCs w:val="22"/>
        </w:rPr>
        <w:t xml:space="preserve"> during the course and expose each other to a plethora of YAL. (A book over 350 pages = two books.) </w:t>
      </w:r>
    </w:p>
    <w:p w:rsidR="00BE222E" w:rsidRPr="00030D7E" w:rsidRDefault="00BE222E" w:rsidP="00BE222E">
      <w:pPr>
        <w:ind w:left="720"/>
        <w:rPr>
          <w:color w:val="000000"/>
          <w:sz w:val="22"/>
          <w:szCs w:val="22"/>
        </w:rPr>
      </w:pPr>
    </w:p>
    <w:p w:rsidR="00BE222E" w:rsidRPr="00030D7E" w:rsidRDefault="00BE222E" w:rsidP="00BE222E">
      <w:pPr>
        <w:numPr>
          <w:ilvl w:val="2"/>
          <w:numId w:val="3"/>
        </w:numPr>
        <w:rPr>
          <w:color w:val="000000"/>
          <w:sz w:val="22"/>
          <w:szCs w:val="22"/>
        </w:rPr>
      </w:pPr>
      <w:r w:rsidRPr="00030D7E">
        <w:rPr>
          <w:b/>
          <w:color w:val="000000"/>
          <w:sz w:val="22"/>
          <w:szCs w:val="22"/>
        </w:rPr>
        <w:t>Independent reading plan (10 points)</w:t>
      </w:r>
    </w:p>
    <w:p w:rsidR="00BE222E" w:rsidRPr="00030D7E" w:rsidRDefault="00BE222E" w:rsidP="00BE222E">
      <w:pPr>
        <w:ind w:left="2340"/>
        <w:rPr>
          <w:color w:val="000000"/>
          <w:sz w:val="22"/>
          <w:szCs w:val="22"/>
        </w:rPr>
      </w:pPr>
      <w:r w:rsidRPr="00030D7E">
        <w:rPr>
          <w:color w:val="000000"/>
          <w:sz w:val="22"/>
          <w:szCs w:val="22"/>
        </w:rPr>
        <w:t>Table that includes: title; author; genre</w:t>
      </w:r>
      <w:r>
        <w:rPr>
          <w:color w:val="000000"/>
          <w:sz w:val="22"/>
          <w:szCs w:val="22"/>
        </w:rPr>
        <w:t xml:space="preserve"> &amp; thematic strand</w:t>
      </w:r>
      <w:r w:rsidRPr="00030D7E">
        <w:rPr>
          <w:color w:val="000000"/>
          <w:sz w:val="22"/>
          <w:szCs w:val="22"/>
        </w:rPr>
        <w:t xml:space="preserve">; notes (include suggested grade, # pp., &amp; other notes); </w:t>
      </w:r>
      <w:r>
        <w:rPr>
          <w:color w:val="000000"/>
          <w:sz w:val="22"/>
          <w:szCs w:val="22"/>
        </w:rPr>
        <w:t xml:space="preserve">5 </w:t>
      </w:r>
      <w:r w:rsidRPr="00030D7E">
        <w:rPr>
          <w:color w:val="000000"/>
          <w:sz w:val="22"/>
          <w:szCs w:val="22"/>
        </w:rPr>
        <w:t>book product</w:t>
      </w:r>
      <w:r>
        <w:rPr>
          <w:color w:val="000000"/>
          <w:sz w:val="22"/>
          <w:szCs w:val="22"/>
        </w:rPr>
        <w:t>s</w:t>
      </w:r>
      <w:r w:rsidRPr="00030D7E">
        <w:rPr>
          <w:color w:val="000000"/>
          <w:sz w:val="22"/>
          <w:szCs w:val="22"/>
        </w:rPr>
        <w:t xml:space="preserve"> (</w:t>
      </w:r>
      <w:r>
        <w:rPr>
          <w:color w:val="000000"/>
          <w:sz w:val="22"/>
          <w:szCs w:val="22"/>
        </w:rPr>
        <w:t xml:space="preserve">when applicable) </w:t>
      </w:r>
      <w:r w:rsidRPr="00030D7E">
        <w:rPr>
          <w:color w:val="000000"/>
          <w:sz w:val="22"/>
          <w:szCs w:val="22"/>
        </w:rPr>
        <w:t>note content, process, &amp; product.</w:t>
      </w:r>
    </w:p>
    <w:p w:rsidR="00BE222E" w:rsidRPr="00030D7E" w:rsidRDefault="00BE222E" w:rsidP="00BE222E">
      <w:pPr>
        <w:ind w:left="2340"/>
        <w:rPr>
          <w:color w:val="000000"/>
          <w:sz w:val="22"/>
          <w:szCs w:val="22"/>
        </w:rPr>
      </w:pPr>
    </w:p>
    <w:p w:rsidR="00BE222E" w:rsidRPr="00030D7E" w:rsidRDefault="00BE222E" w:rsidP="00BE222E">
      <w:pPr>
        <w:numPr>
          <w:ilvl w:val="2"/>
          <w:numId w:val="3"/>
        </w:numPr>
        <w:rPr>
          <w:b/>
          <w:color w:val="000000"/>
          <w:sz w:val="22"/>
          <w:szCs w:val="22"/>
        </w:rPr>
      </w:pPr>
      <w:r w:rsidRPr="00030D7E">
        <w:rPr>
          <w:b/>
          <w:color w:val="000000"/>
          <w:sz w:val="22"/>
          <w:szCs w:val="22"/>
        </w:rPr>
        <w:t>Books to Read List (5 points)</w:t>
      </w:r>
    </w:p>
    <w:p w:rsidR="00BE222E" w:rsidRPr="00030D7E" w:rsidRDefault="00BE222E" w:rsidP="00BE222E">
      <w:pPr>
        <w:ind w:left="2340"/>
        <w:rPr>
          <w:color w:val="000000"/>
          <w:sz w:val="22"/>
          <w:szCs w:val="22"/>
        </w:rPr>
      </w:pPr>
      <w:r w:rsidRPr="00030D7E">
        <w:rPr>
          <w:color w:val="000000"/>
          <w:sz w:val="22"/>
          <w:szCs w:val="22"/>
        </w:rPr>
        <w:t>Each student begins the habit of maintaining a running “shopping” list of books s/he would like to read in the future.</w:t>
      </w:r>
    </w:p>
    <w:p w:rsidR="00BE222E" w:rsidRPr="00030D7E" w:rsidRDefault="00BE222E" w:rsidP="00BE222E">
      <w:pPr>
        <w:ind w:left="720"/>
        <w:rPr>
          <w:color w:val="000000"/>
          <w:sz w:val="22"/>
          <w:szCs w:val="22"/>
        </w:rPr>
      </w:pPr>
    </w:p>
    <w:p w:rsidR="00BE222E" w:rsidRPr="00030D7E" w:rsidRDefault="00BE222E" w:rsidP="00BE222E">
      <w:pPr>
        <w:numPr>
          <w:ilvl w:val="2"/>
          <w:numId w:val="3"/>
        </w:numPr>
        <w:rPr>
          <w:b/>
          <w:color w:val="000000"/>
          <w:sz w:val="22"/>
          <w:szCs w:val="22"/>
        </w:rPr>
      </w:pPr>
      <w:r w:rsidRPr="00030D7E">
        <w:rPr>
          <w:b/>
          <w:color w:val="000000"/>
          <w:sz w:val="22"/>
          <w:szCs w:val="22"/>
        </w:rPr>
        <w:t>5 Product Choices (</w:t>
      </w:r>
      <w:r w:rsidR="00C20605">
        <w:rPr>
          <w:b/>
          <w:color w:val="000000"/>
          <w:sz w:val="22"/>
          <w:szCs w:val="22"/>
        </w:rPr>
        <w:t>5</w:t>
      </w:r>
      <w:r w:rsidRPr="00030D7E">
        <w:rPr>
          <w:b/>
          <w:color w:val="000000"/>
          <w:sz w:val="22"/>
          <w:szCs w:val="22"/>
        </w:rPr>
        <w:t xml:space="preserve"> points each)</w:t>
      </w:r>
    </w:p>
    <w:p w:rsidR="00BE222E" w:rsidRPr="00030D7E" w:rsidRDefault="00BE222E" w:rsidP="00BE222E">
      <w:pPr>
        <w:ind w:left="2340"/>
        <w:rPr>
          <w:color w:val="000000"/>
          <w:sz w:val="22"/>
          <w:szCs w:val="22"/>
        </w:rPr>
      </w:pPr>
      <w:r w:rsidRPr="00030D7E">
        <w:rPr>
          <w:color w:val="000000"/>
          <w:sz w:val="22"/>
          <w:szCs w:val="22"/>
        </w:rPr>
        <w:t>In a variety of different collaborative group and independent options, students will create reading assessments with rubrics and one exemplar product.</w:t>
      </w:r>
    </w:p>
    <w:p w:rsidR="00BE222E" w:rsidRPr="00030D7E" w:rsidRDefault="00BE222E" w:rsidP="00BE222E">
      <w:pPr>
        <w:ind w:left="2340"/>
        <w:rPr>
          <w:color w:val="000000"/>
          <w:sz w:val="22"/>
          <w:szCs w:val="22"/>
        </w:rPr>
      </w:pPr>
    </w:p>
    <w:p w:rsidR="00BE222E" w:rsidRPr="00030D7E" w:rsidRDefault="00BE222E" w:rsidP="00BE222E">
      <w:pPr>
        <w:numPr>
          <w:ilvl w:val="0"/>
          <w:numId w:val="10"/>
        </w:numPr>
        <w:rPr>
          <w:color w:val="000000"/>
          <w:sz w:val="22"/>
          <w:szCs w:val="22"/>
        </w:rPr>
      </w:pPr>
      <w:r w:rsidRPr="00030D7E">
        <w:rPr>
          <w:color w:val="000000"/>
          <w:sz w:val="22"/>
          <w:szCs w:val="22"/>
        </w:rPr>
        <w:t xml:space="preserve">ALL PRODUCTS must be for the purpose of assessing student deep comprehension of the text.  </w:t>
      </w:r>
      <w:r w:rsidRPr="00030D7E">
        <w:rPr>
          <w:color w:val="000000"/>
          <w:sz w:val="22"/>
          <w:szCs w:val="22"/>
        </w:rPr>
        <w:tab/>
      </w:r>
    </w:p>
    <w:p w:rsidR="00BE222E" w:rsidRPr="00030D7E" w:rsidRDefault="00BE222E" w:rsidP="00BE222E">
      <w:pPr>
        <w:numPr>
          <w:ilvl w:val="0"/>
          <w:numId w:val="10"/>
        </w:numPr>
        <w:rPr>
          <w:color w:val="000000"/>
          <w:sz w:val="22"/>
          <w:szCs w:val="22"/>
        </w:rPr>
      </w:pPr>
      <w:r w:rsidRPr="00030D7E">
        <w:rPr>
          <w:color w:val="000000"/>
          <w:sz w:val="22"/>
          <w:szCs w:val="22"/>
        </w:rPr>
        <w:t>All must have a grading rubric attached.</w:t>
      </w:r>
    </w:p>
    <w:p w:rsidR="00BE222E" w:rsidRPr="00030D7E" w:rsidRDefault="00BE222E" w:rsidP="00BE222E">
      <w:pPr>
        <w:numPr>
          <w:ilvl w:val="0"/>
          <w:numId w:val="10"/>
        </w:numPr>
        <w:rPr>
          <w:color w:val="000000"/>
          <w:sz w:val="22"/>
          <w:szCs w:val="22"/>
        </w:rPr>
      </w:pPr>
      <w:r w:rsidRPr="00030D7E">
        <w:rPr>
          <w:color w:val="000000"/>
          <w:sz w:val="22"/>
          <w:szCs w:val="22"/>
        </w:rPr>
        <w:t xml:space="preserve">All product choices must be different from one another in composition and technology used. I.e. each product should have a different content choice, process choice, and product choice. </w:t>
      </w:r>
    </w:p>
    <w:p w:rsidR="00BE222E" w:rsidRPr="00030D7E" w:rsidRDefault="00BE222E" w:rsidP="00BE222E">
      <w:pPr>
        <w:ind w:left="1440"/>
        <w:rPr>
          <w:color w:val="000000"/>
          <w:sz w:val="22"/>
          <w:szCs w:val="22"/>
        </w:rPr>
      </w:pPr>
      <w:r w:rsidRPr="00030D7E">
        <w:rPr>
          <w:b/>
          <w:i/>
          <w:color w:val="000000"/>
          <w:sz w:val="22"/>
          <w:szCs w:val="22"/>
        </w:rPr>
        <w:t xml:space="preserve">Content choices (must fit the weekly theme): </w:t>
      </w:r>
      <w:r w:rsidRPr="00030D7E">
        <w:rPr>
          <w:color w:val="000000"/>
          <w:sz w:val="22"/>
          <w:szCs w:val="22"/>
        </w:rPr>
        <w:t>essay;  poetry; drama; short story; graphic novel; tough content (drugs, violence, sexual content, etc.); squeaky clean (no drugs, violence, sexual content, etc.); living author, female author, multicultural author, corresponding film, classic, currently being taught in your field school, high-interest with low-readability.</w:t>
      </w:r>
    </w:p>
    <w:p w:rsidR="00BE222E" w:rsidRPr="00030D7E" w:rsidRDefault="00BE222E" w:rsidP="00BE222E">
      <w:pPr>
        <w:ind w:left="1440"/>
        <w:rPr>
          <w:color w:val="000000"/>
          <w:sz w:val="22"/>
          <w:szCs w:val="22"/>
        </w:rPr>
      </w:pPr>
      <w:r w:rsidRPr="00030D7E">
        <w:rPr>
          <w:b/>
          <w:i/>
          <w:color w:val="000000"/>
          <w:sz w:val="22"/>
          <w:szCs w:val="22"/>
        </w:rPr>
        <w:t>Process choices:</w:t>
      </w:r>
      <w:r w:rsidRPr="00030D7E">
        <w:rPr>
          <w:color w:val="000000"/>
          <w:sz w:val="22"/>
          <w:szCs w:val="22"/>
        </w:rPr>
        <w:t xml:space="preserve"> independent read, group of 2-4, digital read, audio read, recommended by an adolescent</w:t>
      </w:r>
    </w:p>
    <w:p w:rsidR="00BE222E" w:rsidRPr="00030D7E" w:rsidRDefault="00BE222E" w:rsidP="00BE222E">
      <w:pPr>
        <w:ind w:left="1440"/>
        <w:rPr>
          <w:color w:val="000000"/>
          <w:sz w:val="22"/>
          <w:szCs w:val="22"/>
        </w:rPr>
      </w:pPr>
      <w:r w:rsidRPr="00030D7E">
        <w:rPr>
          <w:b/>
          <w:i/>
          <w:color w:val="000000"/>
          <w:sz w:val="22"/>
          <w:szCs w:val="22"/>
        </w:rPr>
        <w:t>Product choices:</w:t>
      </w:r>
      <w:r w:rsidRPr="00030D7E">
        <w:rPr>
          <w:color w:val="000000"/>
          <w:sz w:val="22"/>
          <w:szCs w:val="22"/>
        </w:rPr>
        <w:t xml:space="preserve"> visually artistic (words allowed), musical, an AP open response essay test, a dramatic presentation, a book trailer, a podcasted position piece or review, a dramatic presentation (taped either in class or out), creation of an electronic resource </w:t>
      </w:r>
    </w:p>
    <w:p w:rsidR="00BE222E" w:rsidRPr="00030D7E" w:rsidRDefault="00BE222E" w:rsidP="00BE222E">
      <w:pPr>
        <w:ind w:left="1440"/>
        <w:rPr>
          <w:color w:val="000000"/>
          <w:sz w:val="22"/>
          <w:szCs w:val="22"/>
        </w:rPr>
      </w:pPr>
    </w:p>
    <w:p w:rsidR="00614CC2" w:rsidRDefault="00BE222E" w:rsidP="00614CC2">
      <w:pPr>
        <w:numPr>
          <w:ilvl w:val="2"/>
          <w:numId w:val="3"/>
        </w:numPr>
        <w:rPr>
          <w:b/>
          <w:color w:val="000000"/>
          <w:sz w:val="22"/>
          <w:szCs w:val="22"/>
        </w:rPr>
      </w:pPr>
      <w:r w:rsidRPr="00030D7E">
        <w:rPr>
          <w:b/>
          <w:color w:val="000000"/>
          <w:sz w:val="22"/>
          <w:szCs w:val="22"/>
        </w:rPr>
        <w:t>Fina</w:t>
      </w:r>
      <w:r w:rsidR="00436163">
        <w:rPr>
          <w:b/>
          <w:color w:val="000000"/>
          <w:sz w:val="22"/>
          <w:szCs w:val="22"/>
        </w:rPr>
        <w:t xml:space="preserve">l “books read” table </w:t>
      </w:r>
      <w:r w:rsidR="00C20605">
        <w:rPr>
          <w:b/>
          <w:color w:val="000000"/>
          <w:sz w:val="22"/>
          <w:szCs w:val="22"/>
        </w:rPr>
        <w:t>(</w:t>
      </w:r>
      <w:r w:rsidR="00EC6CC8">
        <w:rPr>
          <w:b/>
          <w:color w:val="000000"/>
          <w:sz w:val="22"/>
          <w:szCs w:val="22"/>
        </w:rPr>
        <w:t>5</w:t>
      </w:r>
      <w:r w:rsidR="00C20605">
        <w:rPr>
          <w:b/>
          <w:color w:val="000000"/>
          <w:sz w:val="22"/>
          <w:szCs w:val="22"/>
        </w:rPr>
        <w:t xml:space="preserve"> points)</w:t>
      </w:r>
    </w:p>
    <w:p w:rsidR="00BE222E" w:rsidRPr="00614CC2" w:rsidRDefault="00BE222E" w:rsidP="00614CC2">
      <w:pPr>
        <w:ind w:left="2340"/>
        <w:rPr>
          <w:b/>
          <w:color w:val="000000"/>
          <w:sz w:val="22"/>
          <w:szCs w:val="22"/>
        </w:rPr>
      </w:pPr>
      <w:r w:rsidRPr="00614CC2">
        <w:rPr>
          <w:color w:val="000000"/>
          <w:sz w:val="22"/>
          <w:szCs w:val="22"/>
        </w:rPr>
        <w:t xml:space="preserve">Table that includes: title; author; genre; notes (include suggested grade, </w:t>
      </w:r>
      <w:r w:rsidRPr="00614CC2">
        <w:rPr>
          <w:color w:val="000000"/>
          <w:sz w:val="22"/>
          <w:szCs w:val="22"/>
        </w:rPr>
        <w:tab/>
      </w:r>
      <w:r w:rsidRPr="00614CC2">
        <w:rPr>
          <w:color w:val="000000"/>
          <w:sz w:val="22"/>
          <w:szCs w:val="22"/>
        </w:rPr>
        <w:tab/>
        <w:t xml:space="preserve">   </w:t>
      </w:r>
      <w:r w:rsidRPr="00614CC2">
        <w:rPr>
          <w:color w:val="000000"/>
          <w:sz w:val="22"/>
          <w:szCs w:val="22"/>
        </w:rPr>
        <w:tab/>
        <w:t xml:space="preserve">   # pp., &amp; other notes); book commercial/book product (note content, process, &amp; product if doing a product).</w:t>
      </w:r>
      <w:r w:rsidRPr="00614CC2">
        <w:rPr>
          <w:b/>
          <w:color w:val="000000"/>
          <w:sz w:val="22"/>
          <w:szCs w:val="22"/>
        </w:rPr>
        <w:tab/>
      </w:r>
      <w:r w:rsidRPr="00614CC2">
        <w:rPr>
          <w:b/>
          <w:color w:val="000000"/>
          <w:sz w:val="22"/>
          <w:szCs w:val="22"/>
        </w:rPr>
        <w:tab/>
      </w:r>
      <w:r w:rsidRPr="00614CC2">
        <w:rPr>
          <w:b/>
          <w:color w:val="000000"/>
          <w:sz w:val="22"/>
          <w:szCs w:val="22"/>
        </w:rPr>
        <w:tab/>
      </w:r>
    </w:p>
    <w:p w:rsidR="00BE222E" w:rsidRPr="00030D7E" w:rsidRDefault="00BE222E" w:rsidP="00BE222E">
      <w:pPr>
        <w:rPr>
          <w:b/>
          <w:color w:val="000000"/>
          <w:sz w:val="22"/>
          <w:szCs w:val="22"/>
        </w:rPr>
      </w:pPr>
    </w:p>
    <w:p w:rsidR="00BE222E" w:rsidRPr="00030D7E" w:rsidRDefault="00BE222E" w:rsidP="00BE222E">
      <w:pPr>
        <w:ind w:left="-1170" w:firstLine="360"/>
        <w:rPr>
          <w:color w:val="000000"/>
          <w:sz w:val="22"/>
          <w:szCs w:val="22"/>
        </w:rPr>
      </w:pPr>
    </w:p>
    <w:p w:rsidR="00BE222E" w:rsidRPr="00030D7E" w:rsidRDefault="00E31F24" w:rsidP="00BE222E">
      <w:pPr>
        <w:rPr>
          <w:b/>
          <w:color w:val="000000"/>
          <w:sz w:val="22"/>
          <w:szCs w:val="22"/>
        </w:rPr>
      </w:pPr>
      <w:r>
        <w:rPr>
          <w:b/>
          <w:color w:val="000000"/>
          <w:sz w:val="22"/>
          <w:szCs w:val="22"/>
        </w:rPr>
        <w:t>4</w:t>
      </w:r>
      <w:r w:rsidR="00BE222E" w:rsidRPr="00030D7E">
        <w:rPr>
          <w:b/>
          <w:color w:val="000000"/>
          <w:sz w:val="22"/>
          <w:szCs w:val="22"/>
        </w:rPr>
        <w:t xml:space="preserve">. Mini-Lessons, Reflections </w:t>
      </w:r>
      <w:r w:rsidR="00617B63">
        <w:rPr>
          <w:b/>
          <w:color w:val="000000"/>
          <w:sz w:val="22"/>
          <w:szCs w:val="22"/>
        </w:rPr>
        <w:t>(10 % of grade)</w:t>
      </w:r>
    </w:p>
    <w:p w:rsidR="00BE222E" w:rsidRDefault="00BE222E" w:rsidP="00BE222E">
      <w:pPr>
        <w:ind w:left="720"/>
        <w:rPr>
          <w:color w:val="000000"/>
          <w:sz w:val="22"/>
          <w:szCs w:val="22"/>
        </w:rPr>
      </w:pPr>
      <w:r w:rsidRPr="00030D7E">
        <w:rPr>
          <w:color w:val="000000"/>
          <w:sz w:val="22"/>
          <w:szCs w:val="22"/>
        </w:rPr>
        <w:t xml:space="preserve">Students will write 2 mini-lesson plans </w:t>
      </w:r>
      <w:r w:rsidR="005042A3">
        <w:rPr>
          <w:color w:val="000000"/>
          <w:sz w:val="22"/>
          <w:szCs w:val="22"/>
        </w:rPr>
        <w:t xml:space="preserve">(15 minutes each) </w:t>
      </w:r>
      <w:r w:rsidRPr="00030D7E">
        <w:rPr>
          <w:color w:val="000000"/>
          <w:sz w:val="22"/>
          <w:szCs w:val="22"/>
        </w:rPr>
        <w:t>on a selection from literature</w:t>
      </w:r>
      <w:r w:rsidR="00E31F24">
        <w:rPr>
          <w:color w:val="000000"/>
          <w:sz w:val="22"/>
          <w:szCs w:val="22"/>
        </w:rPr>
        <w:t>, using the lesson plan template</w:t>
      </w:r>
      <w:r w:rsidR="005042A3">
        <w:rPr>
          <w:color w:val="000000"/>
          <w:sz w:val="22"/>
          <w:szCs w:val="22"/>
        </w:rPr>
        <w:t xml:space="preserve">.  The lesson includes instruction and assessment of </w:t>
      </w:r>
      <w:r w:rsidR="005042A3" w:rsidRPr="00030D7E">
        <w:rPr>
          <w:color w:val="000000"/>
          <w:sz w:val="22"/>
          <w:szCs w:val="22"/>
        </w:rPr>
        <w:t>a</w:t>
      </w:r>
      <w:r w:rsidRPr="00030D7E">
        <w:rPr>
          <w:color w:val="000000"/>
          <w:sz w:val="22"/>
          <w:szCs w:val="22"/>
        </w:rPr>
        <w:t xml:space="preserve"> language arts skill that can be taught through literature.  You will write the lesson plan; </w:t>
      </w:r>
      <w:r w:rsidR="005042A3">
        <w:rPr>
          <w:color w:val="000000"/>
          <w:sz w:val="22"/>
          <w:szCs w:val="22"/>
        </w:rPr>
        <w:t xml:space="preserve">teach the lesson to our class, and </w:t>
      </w:r>
      <w:r w:rsidRPr="00030D7E">
        <w:rPr>
          <w:color w:val="000000"/>
          <w:sz w:val="22"/>
          <w:szCs w:val="22"/>
        </w:rPr>
        <w:t xml:space="preserve">write a one page reflection on the process.  </w:t>
      </w:r>
      <w:r w:rsidR="005042A3">
        <w:rPr>
          <w:color w:val="000000"/>
          <w:sz w:val="22"/>
          <w:szCs w:val="22"/>
        </w:rPr>
        <w:t>C</w:t>
      </w:r>
      <w:r w:rsidRPr="00030D7E">
        <w:rPr>
          <w:color w:val="000000"/>
          <w:sz w:val="22"/>
          <w:szCs w:val="22"/>
        </w:rPr>
        <w:t>ollaborative learning</w:t>
      </w:r>
      <w:r w:rsidR="005042A3">
        <w:rPr>
          <w:color w:val="000000"/>
          <w:sz w:val="22"/>
          <w:szCs w:val="22"/>
        </w:rPr>
        <w:t xml:space="preserve"> </w:t>
      </w:r>
      <w:r w:rsidRPr="00030D7E">
        <w:rPr>
          <w:color w:val="000000"/>
          <w:sz w:val="22"/>
          <w:szCs w:val="22"/>
        </w:rPr>
        <w:t xml:space="preserve">and visual elements </w:t>
      </w:r>
      <w:r w:rsidR="005042A3">
        <w:rPr>
          <w:color w:val="000000"/>
          <w:sz w:val="22"/>
          <w:szCs w:val="22"/>
        </w:rPr>
        <w:t xml:space="preserve">are required </w:t>
      </w:r>
      <w:r w:rsidRPr="00030D7E">
        <w:rPr>
          <w:color w:val="000000"/>
          <w:sz w:val="22"/>
          <w:szCs w:val="22"/>
        </w:rPr>
        <w:t>to share enduring understa</w:t>
      </w:r>
      <w:r>
        <w:rPr>
          <w:color w:val="000000"/>
          <w:sz w:val="22"/>
          <w:szCs w:val="22"/>
        </w:rPr>
        <w:t xml:space="preserve">ndings from your chosen text.  </w:t>
      </w:r>
    </w:p>
    <w:p w:rsidR="00BE222E" w:rsidRDefault="00BE222E" w:rsidP="00BE222E">
      <w:pPr>
        <w:ind w:left="720"/>
        <w:rPr>
          <w:color w:val="000000"/>
          <w:sz w:val="22"/>
          <w:szCs w:val="22"/>
        </w:rPr>
      </w:pPr>
    </w:p>
    <w:p w:rsidR="00BE222E" w:rsidRDefault="00E31F24" w:rsidP="00BE222E">
      <w:pPr>
        <w:rPr>
          <w:b/>
          <w:sz w:val="22"/>
          <w:szCs w:val="22"/>
        </w:rPr>
      </w:pPr>
      <w:r>
        <w:rPr>
          <w:b/>
          <w:color w:val="000000"/>
          <w:sz w:val="22"/>
          <w:szCs w:val="22"/>
        </w:rPr>
        <w:t>5</w:t>
      </w:r>
      <w:r w:rsidR="00BE222E" w:rsidRPr="00030D7E">
        <w:rPr>
          <w:b/>
          <w:color w:val="000000"/>
          <w:sz w:val="22"/>
          <w:szCs w:val="22"/>
        </w:rPr>
        <w:t xml:space="preserve">.  </w:t>
      </w:r>
      <w:r w:rsidR="00BE222E" w:rsidRPr="00030D7E">
        <w:rPr>
          <w:b/>
          <w:sz w:val="22"/>
          <w:szCs w:val="22"/>
        </w:rPr>
        <w:t>Real World Readers</w:t>
      </w:r>
      <w:r w:rsidR="00617B63">
        <w:rPr>
          <w:b/>
          <w:sz w:val="22"/>
          <w:szCs w:val="22"/>
        </w:rPr>
        <w:t xml:space="preserve"> (10% of grade)</w:t>
      </w:r>
    </w:p>
    <w:p w:rsidR="00D2601D" w:rsidRPr="00030D7E" w:rsidRDefault="00D2601D" w:rsidP="00BE222E">
      <w:pPr>
        <w:rPr>
          <w:color w:val="000000"/>
          <w:sz w:val="22"/>
          <w:szCs w:val="22"/>
        </w:rPr>
      </w:pPr>
    </w:p>
    <w:p w:rsidR="00D2601D" w:rsidRDefault="00BE222E" w:rsidP="00D2601D">
      <w:pPr>
        <w:autoSpaceDE w:val="0"/>
        <w:autoSpaceDN w:val="0"/>
        <w:adjustRightInd w:val="0"/>
        <w:ind w:left="720"/>
        <w:rPr>
          <w:sz w:val="22"/>
          <w:szCs w:val="22"/>
        </w:rPr>
      </w:pPr>
      <w:r w:rsidRPr="00030D7E">
        <w:rPr>
          <w:sz w:val="22"/>
          <w:szCs w:val="22"/>
        </w:rPr>
        <w:t>This semester we will have the opportunity to work with real world students. You will spend 10 hours working with students on poetry in a</w:t>
      </w:r>
      <w:r w:rsidR="00A23567">
        <w:rPr>
          <w:sz w:val="22"/>
          <w:szCs w:val="22"/>
        </w:rPr>
        <w:t xml:space="preserve"> classroom out of this area on their classroom wiki</w:t>
      </w:r>
      <w:r w:rsidR="00D2601D">
        <w:rPr>
          <w:sz w:val="22"/>
          <w:szCs w:val="22"/>
        </w:rPr>
        <w:t xml:space="preserve">.  More details will follow. </w:t>
      </w:r>
    </w:p>
    <w:p w:rsidR="00D2601D" w:rsidRDefault="00D2601D" w:rsidP="00D2601D">
      <w:pPr>
        <w:pStyle w:val="ListParagraph"/>
        <w:autoSpaceDE w:val="0"/>
        <w:autoSpaceDN w:val="0"/>
        <w:adjustRightInd w:val="0"/>
        <w:ind w:left="1800"/>
        <w:rPr>
          <w:sz w:val="22"/>
          <w:szCs w:val="22"/>
        </w:rPr>
      </w:pPr>
    </w:p>
    <w:p w:rsidR="00D2601D" w:rsidRPr="00D2601D" w:rsidRDefault="00D2601D" w:rsidP="00D2601D">
      <w:pPr>
        <w:autoSpaceDE w:val="0"/>
        <w:autoSpaceDN w:val="0"/>
        <w:adjustRightInd w:val="0"/>
        <w:rPr>
          <w:b/>
          <w:sz w:val="22"/>
          <w:szCs w:val="22"/>
        </w:rPr>
      </w:pPr>
      <w:r w:rsidRPr="00D2601D">
        <w:rPr>
          <w:b/>
          <w:sz w:val="22"/>
          <w:szCs w:val="22"/>
        </w:rPr>
        <w:t>6.</w:t>
      </w:r>
      <w:r>
        <w:rPr>
          <w:b/>
          <w:sz w:val="22"/>
          <w:szCs w:val="22"/>
        </w:rPr>
        <w:t xml:space="preserve">  </w:t>
      </w:r>
      <w:r w:rsidRPr="00D2601D">
        <w:rPr>
          <w:b/>
          <w:sz w:val="22"/>
          <w:szCs w:val="22"/>
        </w:rPr>
        <w:t>Final Exam (5% of grade)</w:t>
      </w:r>
    </w:p>
    <w:p w:rsidR="00D2601D" w:rsidRPr="00D2601D" w:rsidRDefault="00D2601D" w:rsidP="00D2601D">
      <w:r>
        <w:t xml:space="preserve">      </w:t>
      </w:r>
      <w:r>
        <w:tab/>
        <w:t>Open book short answer and essay that applies our study of YAL.</w:t>
      </w:r>
    </w:p>
    <w:p w:rsidR="00D2601D" w:rsidRPr="00D2601D" w:rsidRDefault="00D2601D" w:rsidP="00D2601D">
      <w:pPr>
        <w:autoSpaceDE w:val="0"/>
        <w:autoSpaceDN w:val="0"/>
        <w:adjustRightInd w:val="0"/>
        <w:rPr>
          <w:b/>
          <w:sz w:val="22"/>
          <w:szCs w:val="22"/>
        </w:rPr>
      </w:pPr>
    </w:p>
    <w:p w:rsidR="00156CAD" w:rsidRDefault="00156CAD" w:rsidP="00F4574C">
      <w:pPr>
        <w:ind w:left="720"/>
        <w:rPr>
          <w:sz w:val="22"/>
          <w:szCs w:val="22"/>
        </w:rPr>
      </w:pPr>
    </w:p>
    <w:p w:rsidR="00156CAD" w:rsidRPr="009B216F" w:rsidRDefault="00156CAD" w:rsidP="007A14D2">
      <w:pPr>
        <w:pStyle w:val="BodyText"/>
        <w:rPr>
          <w:rFonts w:ascii="Times New Roman" w:hAnsi="Times New Roman"/>
          <w:sz w:val="22"/>
          <w:szCs w:val="22"/>
        </w:rPr>
      </w:pPr>
      <w:r w:rsidRPr="009B216F">
        <w:rPr>
          <w:rFonts w:ascii="Times New Roman" w:hAnsi="Times New Roman"/>
          <w:sz w:val="22"/>
          <w:szCs w:val="22"/>
        </w:rPr>
        <w:t>Grading Policy:</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5850"/>
      </w:tblGrid>
      <w:tr w:rsidR="00156CAD" w:rsidRPr="009B216F" w:rsidTr="00435F6A">
        <w:trPr>
          <w:trHeight w:val="413"/>
        </w:trPr>
        <w:tc>
          <w:tcPr>
            <w:tcW w:w="1800" w:type="dxa"/>
            <w:shd w:val="clear" w:color="auto" w:fill="D9D9D9"/>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9B216F">
              <w:rPr>
                <w:b/>
                <w:sz w:val="22"/>
                <w:szCs w:val="22"/>
              </w:rPr>
              <w:t>Grade</w:t>
            </w:r>
          </w:p>
        </w:tc>
        <w:tc>
          <w:tcPr>
            <w:tcW w:w="5850" w:type="dxa"/>
            <w:shd w:val="clear" w:color="auto" w:fill="D9D9D9"/>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9B216F">
              <w:rPr>
                <w:b/>
                <w:sz w:val="22"/>
                <w:szCs w:val="22"/>
              </w:rPr>
              <w:t>Range</w:t>
            </w:r>
          </w:p>
        </w:tc>
      </w:tr>
      <w:tr w:rsidR="00156CAD" w:rsidRPr="009B216F" w:rsidTr="00435F6A">
        <w:trPr>
          <w:trHeight w:val="152"/>
        </w:trPr>
        <w:tc>
          <w:tcPr>
            <w:tcW w:w="180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A+</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100-98</w:t>
            </w:r>
          </w:p>
        </w:tc>
      </w:tr>
      <w:tr w:rsidR="00156CAD" w:rsidRPr="009B216F" w:rsidTr="00435F6A">
        <w:trPr>
          <w:trHeight w:val="170"/>
        </w:trPr>
        <w:tc>
          <w:tcPr>
            <w:tcW w:w="180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A</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97-94</w:t>
            </w:r>
          </w:p>
        </w:tc>
      </w:tr>
      <w:tr w:rsidR="00156CAD" w:rsidRPr="009B216F" w:rsidTr="00435F6A">
        <w:trPr>
          <w:trHeight w:val="206"/>
        </w:trPr>
        <w:tc>
          <w:tcPr>
            <w:tcW w:w="180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A-</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93-91</w:t>
            </w:r>
          </w:p>
        </w:tc>
      </w:tr>
      <w:tr w:rsidR="00156CAD" w:rsidRPr="009B216F" w:rsidTr="00435F6A">
        <w:trPr>
          <w:trHeight w:val="242"/>
        </w:trPr>
        <w:tc>
          <w:tcPr>
            <w:tcW w:w="1800" w:type="dxa"/>
          </w:tcPr>
          <w:p w:rsidR="00156CAD" w:rsidRPr="009B216F" w:rsidRDefault="00156CAD" w:rsidP="007A14D2">
            <w:pPr>
              <w:pStyle w:val="CommentText"/>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2"/>
                <w:szCs w:val="22"/>
              </w:rPr>
            </w:pPr>
            <w:r w:rsidRPr="009B216F">
              <w:rPr>
                <w:rFonts w:ascii="Times New Roman" w:hAnsi="Times New Roman"/>
                <w:sz w:val="22"/>
                <w:szCs w:val="22"/>
              </w:rPr>
              <w:t>B+</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90-88</w:t>
            </w:r>
          </w:p>
        </w:tc>
      </w:tr>
      <w:tr w:rsidR="00156CAD" w:rsidRPr="009B216F" w:rsidTr="00435F6A">
        <w:trPr>
          <w:trHeight w:val="224"/>
        </w:trPr>
        <w:tc>
          <w:tcPr>
            <w:tcW w:w="180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B</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87-81</w:t>
            </w:r>
          </w:p>
        </w:tc>
      </w:tr>
      <w:tr w:rsidR="00156CAD" w:rsidRPr="009B216F" w:rsidTr="00435F6A">
        <w:trPr>
          <w:trHeight w:val="242"/>
        </w:trPr>
        <w:tc>
          <w:tcPr>
            <w:tcW w:w="180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C+</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80-78</w:t>
            </w:r>
          </w:p>
        </w:tc>
      </w:tr>
      <w:tr w:rsidR="00156CAD" w:rsidRPr="009B216F" w:rsidTr="00435F6A">
        <w:trPr>
          <w:trHeight w:val="74"/>
        </w:trPr>
        <w:tc>
          <w:tcPr>
            <w:tcW w:w="180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C</w:t>
            </w:r>
          </w:p>
        </w:tc>
        <w:tc>
          <w:tcPr>
            <w:tcW w:w="5850" w:type="dxa"/>
          </w:tcPr>
          <w:p w:rsidR="00156CAD" w:rsidRPr="009B216F" w:rsidRDefault="00156CAD" w:rsidP="007A14D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9B216F">
              <w:rPr>
                <w:sz w:val="22"/>
                <w:szCs w:val="22"/>
              </w:rPr>
              <w:t>77-71</w:t>
            </w:r>
          </w:p>
        </w:tc>
      </w:tr>
      <w:tr w:rsidR="00156CAD" w:rsidRPr="009B216F" w:rsidTr="00435F6A">
        <w:trPr>
          <w:trHeight w:val="74"/>
        </w:trPr>
        <w:tc>
          <w:tcPr>
            <w:tcW w:w="7650" w:type="dxa"/>
            <w:gridSpan w:val="2"/>
          </w:tcPr>
          <w:p w:rsidR="00156CAD" w:rsidRPr="00D53FF6" w:rsidRDefault="00156CAD" w:rsidP="00D53FF6">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sidRPr="00D53FF6">
              <w:rPr>
                <w:sz w:val="20"/>
                <w:szCs w:val="20"/>
              </w:rPr>
              <w:t xml:space="preserve">Lower scores are unacceptable and will warrant an immediate conference with Dr. </w:t>
            </w:r>
            <w:r>
              <w:rPr>
                <w:sz w:val="20"/>
                <w:szCs w:val="20"/>
              </w:rPr>
              <w:t>Dredg</w:t>
            </w:r>
            <w:r w:rsidRPr="00D53FF6">
              <w:rPr>
                <w:sz w:val="20"/>
                <w:szCs w:val="20"/>
              </w:rPr>
              <w:t>er.</w:t>
            </w:r>
          </w:p>
        </w:tc>
      </w:tr>
    </w:tbl>
    <w:p w:rsidR="00156CAD" w:rsidRDefault="00156CAD" w:rsidP="007A14D2">
      <w:pPr>
        <w:rPr>
          <w:sz w:val="22"/>
          <w:szCs w:val="22"/>
        </w:rPr>
      </w:pPr>
    </w:p>
    <w:p w:rsidR="00156CAD" w:rsidRPr="009B216F" w:rsidRDefault="00156CAD" w:rsidP="007A14D2">
      <w:pPr>
        <w:rPr>
          <w:b/>
          <w:sz w:val="22"/>
          <w:szCs w:val="22"/>
          <w:u w:val="single"/>
        </w:rPr>
      </w:pPr>
      <w:r w:rsidRPr="009B216F">
        <w:rPr>
          <w:sz w:val="22"/>
          <w:szCs w:val="22"/>
        </w:rPr>
        <w:t>Please note: All individual assignment</w:t>
      </w:r>
      <w:r w:rsidR="00483512">
        <w:rPr>
          <w:sz w:val="22"/>
          <w:szCs w:val="22"/>
        </w:rPr>
        <w:t>s</w:t>
      </w:r>
      <w:r w:rsidRPr="009B216F">
        <w:rPr>
          <w:sz w:val="22"/>
          <w:szCs w:val="22"/>
        </w:rPr>
        <w:t xml:space="preserve"> must be completed.  </w:t>
      </w:r>
      <w:r w:rsidRPr="009B216F">
        <w:rPr>
          <w:b/>
          <w:sz w:val="22"/>
          <w:szCs w:val="22"/>
        </w:rPr>
        <w:t>Failure to complete a specific assignment will result in an F for the class</w:t>
      </w:r>
      <w:r w:rsidRPr="009B216F">
        <w:rPr>
          <w:sz w:val="22"/>
          <w:szCs w:val="22"/>
        </w:rPr>
        <w:t xml:space="preserve">.  Incompletes will only be given for exceptional circumstances.  </w:t>
      </w:r>
    </w:p>
    <w:p w:rsidR="00156CAD" w:rsidRPr="009B216F" w:rsidRDefault="00156CAD">
      <w:pPr>
        <w:rPr>
          <w:sz w:val="22"/>
          <w:szCs w:val="22"/>
        </w:rPr>
      </w:pPr>
    </w:p>
    <w:p w:rsidR="00156CAD" w:rsidRDefault="00156CAD">
      <w:pPr>
        <w:rPr>
          <w:b/>
          <w:sz w:val="22"/>
          <w:szCs w:val="22"/>
          <w:u w:val="single"/>
        </w:rPr>
      </w:pPr>
    </w:p>
    <w:p w:rsidR="0014402B" w:rsidRPr="009B216F" w:rsidRDefault="0014402B" w:rsidP="0014402B">
      <w:pPr>
        <w:rPr>
          <w:b/>
          <w:sz w:val="22"/>
          <w:szCs w:val="22"/>
          <w:u w:val="single"/>
        </w:rPr>
      </w:pPr>
      <w:r w:rsidRPr="009B216F">
        <w:rPr>
          <w:b/>
          <w:sz w:val="22"/>
          <w:szCs w:val="22"/>
          <w:u w:val="single"/>
        </w:rPr>
        <w:t xml:space="preserve">Relevant Professional Standards Met by This Course: </w:t>
      </w:r>
    </w:p>
    <w:p w:rsidR="0014402B" w:rsidRPr="009B216F" w:rsidRDefault="0014402B" w:rsidP="0014402B">
      <w:pPr>
        <w:rPr>
          <w:b/>
          <w:sz w:val="22"/>
          <w:szCs w:val="22"/>
        </w:rPr>
      </w:pPr>
      <w:r w:rsidRPr="009B216F">
        <w:rPr>
          <w:b/>
          <w:sz w:val="22"/>
          <w:szCs w:val="22"/>
        </w:rPr>
        <w:t>NCTE/NCATE Program Standards</w:t>
      </w:r>
    </w:p>
    <w:p w:rsidR="0014402B" w:rsidRPr="009B216F" w:rsidRDefault="0014402B" w:rsidP="0014402B">
      <w:pPr>
        <w:rPr>
          <w:sz w:val="22"/>
          <w:szCs w:val="22"/>
        </w:rPr>
      </w:pPr>
      <w:r w:rsidRPr="009B216F">
        <w:rPr>
          <w:sz w:val="22"/>
          <w:szCs w:val="22"/>
        </w:rPr>
        <w:t>Standard 2:  Through modeling, advisement, instruction, field experiences, assessment of performance, and involvement in professional organizations, candidates adopt and strengthen professional attitudes needed by English/Language Arts teachers.</w:t>
      </w:r>
    </w:p>
    <w:p w:rsidR="0014402B" w:rsidRPr="009B216F" w:rsidRDefault="0014402B" w:rsidP="0014402B">
      <w:pPr>
        <w:rPr>
          <w:sz w:val="22"/>
          <w:szCs w:val="22"/>
        </w:rPr>
      </w:pPr>
      <w:r w:rsidRPr="009B216F">
        <w:rPr>
          <w:sz w:val="22"/>
          <w:szCs w:val="22"/>
        </w:rPr>
        <w:t>Standard 3.1:  Candidates demonstrate knowledge of, and skills in the use of, the English language.</w:t>
      </w:r>
    </w:p>
    <w:p w:rsidR="0014402B" w:rsidRPr="009B216F" w:rsidRDefault="0014402B" w:rsidP="0014402B">
      <w:pPr>
        <w:rPr>
          <w:sz w:val="22"/>
          <w:szCs w:val="22"/>
        </w:rPr>
      </w:pPr>
      <w:r w:rsidRPr="009B216F">
        <w:rPr>
          <w:sz w:val="22"/>
          <w:szCs w:val="22"/>
        </w:rPr>
        <w:t>Standard 3.2:  Candidates demonstrate knowledge of the practices of oral, visual and written literacy.</w:t>
      </w:r>
    </w:p>
    <w:p w:rsidR="0014402B" w:rsidRDefault="0014402B" w:rsidP="0014402B">
      <w:pPr>
        <w:rPr>
          <w:sz w:val="22"/>
          <w:szCs w:val="22"/>
        </w:rPr>
      </w:pPr>
      <w:r w:rsidRPr="009B216F">
        <w:rPr>
          <w:sz w:val="22"/>
          <w:szCs w:val="22"/>
        </w:rPr>
        <w:t>Standard 3.3:  Candidates demonstrate their knowledge of reading processes.</w:t>
      </w:r>
    </w:p>
    <w:p w:rsidR="0014402B" w:rsidRPr="009B216F" w:rsidRDefault="0014402B" w:rsidP="0014402B">
      <w:pPr>
        <w:rPr>
          <w:sz w:val="22"/>
          <w:szCs w:val="22"/>
        </w:rPr>
      </w:pPr>
      <w:r>
        <w:rPr>
          <w:sz w:val="22"/>
          <w:szCs w:val="22"/>
        </w:rPr>
        <w:t>Standard 3.5: Candidates demonstrate knowledge of, and uses for, an extensive range of literature.</w:t>
      </w:r>
    </w:p>
    <w:p w:rsidR="0014402B" w:rsidRPr="009B216F" w:rsidRDefault="0014402B" w:rsidP="0014402B">
      <w:pPr>
        <w:rPr>
          <w:sz w:val="22"/>
          <w:szCs w:val="22"/>
        </w:rPr>
      </w:pPr>
      <w:r w:rsidRPr="009B216F">
        <w:rPr>
          <w:sz w:val="22"/>
          <w:szCs w:val="22"/>
        </w:rPr>
        <w:t xml:space="preserve">Standard 3.6:  Candidates demonstrate knowledge of the range and influence of print and </w:t>
      </w:r>
      <w:proofErr w:type="spellStart"/>
      <w:r w:rsidRPr="009B216F">
        <w:rPr>
          <w:sz w:val="22"/>
          <w:szCs w:val="22"/>
        </w:rPr>
        <w:t>nonprint</w:t>
      </w:r>
      <w:proofErr w:type="spellEnd"/>
      <w:r w:rsidRPr="009B216F">
        <w:rPr>
          <w:sz w:val="22"/>
          <w:szCs w:val="22"/>
        </w:rPr>
        <w:t xml:space="preserve"> media and technology in contemporary culture.</w:t>
      </w:r>
    </w:p>
    <w:p w:rsidR="0014402B" w:rsidRPr="009B216F" w:rsidRDefault="0014402B" w:rsidP="0014402B">
      <w:pPr>
        <w:rPr>
          <w:sz w:val="22"/>
          <w:szCs w:val="22"/>
        </w:rPr>
      </w:pPr>
      <w:r w:rsidRPr="009B216F">
        <w:rPr>
          <w:sz w:val="22"/>
          <w:szCs w:val="22"/>
        </w:rPr>
        <w:t>Standard 3.7:  Candidates demonstrate knowledge of research theory and findings in English/Language Arts.</w:t>
      </w:r>
    </w:p>
    <w:p w:rsidR="0014402B" w:rsidRPr="009B216F" w:rsidRDefault="0014402B" w:rsidP="0014402B">
      <w:pPr>
        <w:rPr>
          <w:sz w:val="22"/>
          <w:szCs w:val="22"/>
        </w:rPr>
      </w:pPr>
      <w:r w:rsidRPr="009B216F">
        <w:rPr>
          <w:sz w:val="22"/>
          <w:szCs w:val="22"/>
        </w:rPr>
        <w:t>Standard 4:  Candidates acquire and demonstrate the dispositions and skills needed to integrate their knowledge of English/Language Arts, students</w:t>
      </w:r>
      <w:r>
        <w:rPr>
          <w:sz w:val="22"/>
          <w:szCs w:val="22"/>
        </w:rPr>
        <w:t>,</w:t>
      </w:r>
      <w:r w:rsidRPr="009B216F">
        <w:rPr>
          <w:sz w:val="22"/>
          <w:szCs w:val="22"/>
        </w:rPr>
        <w:t xml:space="preserve"> and teaching.</w:t>
      </w:r>
    </w:p>
    <w:p w:rsidR="0014402B" w:rsidRPr="009B216F" w:rsidRDefault="0014402B" w:rsidP="0014402B">
      <w:pPr>
        <w:rPr>
          <w:sz w:val="22"/>
          <w:szCs w:val="22"/>
        </w:rPr>
      </w:pPr>
      <w:r w:rsidRPr="009B216F">
        <w:rPr>
          <w:sz w:val="22"/>
          <w:szCs w:val="22"/>
        </w:rPr>
        <w:t>Standard 4.</w:t>
      </w:r>
      <w:r>
        <w:rPr>
          <w:sz w:val="22"/>
          <w:szCs w:val="22"/>
        </w:rPr>
        <w:t>4</w:t>
      </w:r>
      <w:r w:rsidRPr="009B216F">
        <w:rPr>
          <w:sz w:val="22"/>
          <w:szCs w:val="22"/>
        </w:rPr>
        <w:t xml:space="preserve">:  Candidates </w:t>
      </w:r>
      <w:r>
        <w:rPr>
          <w:sz w:val="22"/>
          <w:szCs w:val="22"/>
        </w:rPr>
        <w:t>create and sustain learning environments that promote respect for, and support of, individual differences of ethnicity, race, language, culture, gender, and ability</w:t>
      </w:r>
      <w:r w:rsidRPr="009B216F">
        <w:rPr>
          <w:sz w:val="22"/>
          <w:szCs w:val="22"/>
        </w:rPr>
        <w:t>.</w:t>
      </w:r>
    </w:p>
    <w:p w:rsidR="0014402B" w:rsidRPr="009B216F" w:rsidRDefault="0014402B" w:rsidP="0014402B">
      <w:pPr>
        <w:rPr>
          <w:sz w:val="22"/>
          <w:szCs w:val="22"/>
        </w:rPr>
      </w:pPr>
      <w:r w:rsidRPr="009B216F">
        <w:rPr>
          <w:sz w:val="22"/>
          <w:szCs w:val="22"/>
        </w:rPr>
        <w:t>Standard 4.10A:  Candidates integrate assessment consistently into instruction by using a variety of formal and informal assessment activities and instruments to evaluate processes and products.</w:t>
      </w:r>
    </w:p>
    <w:p w:rsidR="0014402B" w:rsidRDefault="0014402B" w:rsidP="0014402B">
      <w:pPr>
        <w:rPr>
          <w:sz w:val="22"/>
          <w:szCs w:val="22"/>
        </w:rPr>
      </w:pPr>
      <w:r w:rsidRPr="009B216F">
        <w:rPr>
          <w:sz w:val="22"/>
          <w:szCs w:val="22"/>
        </w:rPr>
        <w:lastRenderedPageBreak/>
        <w:t>Standard 4.10B:  Candidates integrate assessment consistently into instruction by creating regular opportunities to use a variety of ways to interpret and report assessment methods and results to students, parents, administrators, and other audiences.</w:t>
      </w:r>
    </w:p>
    <w:p w:rsidR="0014402B" w:rsidRDefault="0014402B" w:rsidP="0014402B">
      <w:pPr>
        <w:jc w:val="center"/>
        <w:rPr>
          <w:b/>
          <w:sz w:val="22"/>
          <w:szCs w:val="22"/>
          <w:u w:val="single"/>
        </w:rPr>
      </w:pPr>
      <w:r>
        <w:rPr>
          <w:b/>
          <w:sz w:val="22"/>
          <w:szCs w:val="22"/>
          <w:u w:val="single"/>
        </w:rPr>
        <w:t xml:space="preserve">NCTE/NCATE Program Standards Addressed </w:t>
      </w:r>
    </w:p>
    <w:p w:rsidR="0014402B" w:rsidRPr="009B216F" w:rsidRDefault="0014402B" w:rsidP="0014402B">
      <w:pPr>
        <w:jc w:val="center"/>
        <w:rPr>
          <w:b/>
          <w:sz w:val="22"/>
          <w:szCs w:val="22"/>
          <w:u w:val="single"/>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58"/>
        <w:gridCol w:w="900"/>
        <w:gridCol w:w="720"/>
        <w:gridCol w:w="1350"/>
        <w:gridCol w:w="720"/>
        <w:gridCol w:w="720"/>
        <w:gridCol w:w="720"/>
        <w:gridCol w:w="660"/>
      </w:tblGrid>
      <w:tr w:rsidR="0014402B" w:rsidRPr="009B216F" w:rsidTr="005F5BC8">
        <w:tc>
          <w:tcPr>
            <w:tcW w:w="4158" w:type="dxa"/>
          </w:tcPr>
          <w:p w:rsidR="0014402B" w:rsidRPr="009B216F" w:rsidRDefault="0014402B" w:rsidP="005F5BC8">
            <w:pPr>
              <w:rPr>
                <w:b/>
                <w:u w:val="single"/>
              </w:rPr>
            </w:pPr>
          </w:p>
        </w:tc>
        <w:tc>
          <w:tcPr>
            <w:tcW w:w="900" w:type="dxa"/>
          </w:tcPr>
          <w:p w:rsidR="0014402B" w:rsidRPr="009B216F" w:rsidRDefault="0014402B" w:rsidP="005F5BC8">
            <w:pPr>
              <w:jc w:val="center"/>
              <w:rPr>
                <w:b/>
              </w:rPr>
            </w:pPr>
            <w:r w:rsidRPr="009B216F">
              <w:rPr>
                <w:b/>
                <w:sz w:val="22"/>
                <w:szCs w:val="22"/>
              </w:rPr>
              <w:t>2</w:t>
            </w:r>
          </w:p>
        </w:tc>
        <w:tc>
          <w:tcPr>
            <w:tcW w:w="720" w:type="dxa"/>
          </w:tcPr>
          <w:p w:rsidR="0014402B" w:rsidRPr="009B216F" w:rsidRDefault="0014402B" w:rsidP="005F5BC8">
            <w:pPr>
              <w:jc w:val="center"/>
              <w:rPr>
                <w:b/>
              </w:rPr>
            </w:pPr>
            <w:r w:rsidRPr="009B216F">
              <w:rPr>
                <w:b/>
                <w:sz w:val="22"/>
                <w:szCs w:val="22"/>
              </w:rPr>
              <w:t>3.2</w:t>
            </w:r>
          </w:p>
        </w:tc>
        <w:tc>
          <w:tcPr>
            <w:tcW w:w="1350" w:type="dxa"/>
          </w:tcPr>
          <w:p w:rsidR="0014402B" w:rsidRPr="009B216F" w:rsidRDefault="0014402B" w:rsidP="005F5BC8">
            <w:pPr>
              <w:jc w:val="center"/>
              <w:rPr>
                <w:b/>
              </w:rPr>
            </w:pPr>
            <w:r w:rsidRPr="009B216F">
              <w:rPr>
                <w:b/>
                <w:sz w:val="22"/>
                <w:szCs w:val="22"/>
              </w:rPr>
              <w:t>3.3</w:t>
            </w:r>
          </w:p>
        </w:tc>
        <w:tc>
          <w:tcPr>
            <w:tcW w:w="720" w:type="dxa"/>
          </w:tcPr>
          <w:p w:rsidR="0014402B" w:rsidRPr="009B216F" w:rsidRDefault="0014402B" w:rsidP="005F5BC8">
            <w:pPr>
              <w:jc w:val="center"/>
              <w:rPr>
                <w:b/>
              </w:rPr>
            </w:pPr>
            <w:r>
              <w:rPr>
                <w:b/>
                <w:sz w:val="22"/>
                <w:szCs w:val="22"/>
              </w:rPr>
              <w:t>3.5</w:t>
            </w:r>
          </w:p>
        </w:tc>
        <w:tc>
          <w:tcPr>
            <w:tcW w:w="720" w:type="dxa"/>
          </w:tcPr>
          <w:p w:rsidR="0014402B" w:rsidRPr="009B216F" w:rsidRDefault="0014402B" w:rsidP="005F5BC8">
            <w:pPr>
              <w:jc w:val="center"/>
              <w:rPr>
                <w:b/>
              </w:rPr>
            </w:pPr>
            <w:r w:rsidRPr="009B216F">
              <w:rPr>
                <w:b/>
                <w:sz w:val="22"/>
                <w:szCs w:val="22"/>
              </w:rPr>
              <w:t>3.</w:t>
            </w:r>
            <w:r>
              <w:rPr>
                <w:b/>
                <w:sz w:val="22"/>
                <w:szCs w:val="22"/>
              </w:rPr>
              <w:t>6</w:t>
            </w:r>
          </w:p>
        </w:tc>
        <w:tc>
          <w:tcPr>
            <w:tcW w:w="720" w:type="dxa"/>
          </w:tcPr>
          <w:p w:rsidR="0014402B" w:rsidRPr="009B216F" w:rsidRDefault="0014402B" w:rsidP="005F5BC8">
            <w:pPr>
              <w:jc w:val="center"/>
              <w:rPr>
                <w:b/>
              </w:rPr>
            </w:pPr>
            <w:r w:rsidRPr="009B216F">
              <w:rPr>
                <w:b/>
                <w:sz w:val="22"/>
                <w:szCs w:val="22"/>
              </w:rPr>
              <w:t>3.</w:t>
            </w:r>
            <w:r>
              <w:rPr>
                <w:b/>
                <w:sz w:val="22"/>
                <w:szCs w:val="22"/>
              </w:rPr>
              <w:t>7</w:t>
            </w:r>
          </w:p>
        </w:tc>
        <w:tc>
          <w:tcPr>
            <w:tcW w:w="660" w:type="dxa"/>
          </w:tcPr>
          <w:p w:rsidR="0014402B" w:rsidRPr="009B216F" w:rsidRDefault="0014402B" w:rsidP="005F5BC8">
            <w:pPr>
              <w:jc w:val="center"/>
              <w:rPr>
                <w:b/>
              </w:rPr>
            </w:pPr>
            <w:r>
              <w:rPr>
                <w:b/>
                <w:sz w:val="22"/>
                <w:szCs w:val="22"/>
              </w:rPr>
              <w:t>4</w:t>
            </w:r>
          </w:p>
        </w:tc>
      </w:tr>
      <w:tr w:rsidR="0014402B" w:rsidRPr="009B216F" w:rsidTr="005F5BC8">
        <w:tc>
          <w:tcPr>
            <w:tcW w:w="4158" w:type="dxa"/>
          </w:tcPr>
          <w:p w:rsidR="0014402B" w:rsidRPr="009B216F" w:rsidRDefault="0014402B" w:rsidP="005F5BC8">
            <w:pPr>
              <w:rPr>
                <w:b/>
              </w:rPr>
            </w:pPr>
            <w:r>
              <w:rPr>
                <w:b/>
              </w:rPr>
              <w:t>Reading Blog Responses</w:t>
            </w:r>
          </w:p>
        </w:tc>
        <w:tc>
          <w:tcPr>
            <w:tcW w:w="900" w:type="dxa"/>
          </w:tcPr>
          <w:p w:rsidR="0014402B" w:rsidRPr="009B216F" w:rsidRDefault="0014402B" w:rsidP="005F5BC8">
            <w:pPr>
              <w:jc w:val="center"/>
            </w:pPr>
          </w:p>
        </w:tc>
        <w:tc>
          <w:tcPr>
            <w:tcW w:w="720" w:type="dxa"/>
          </w:tcPr>
          <w:p w:rsidR="0014402B" w:rsidRPr="009B216F" w:rsidRDefault="0014402B" w:rsidP="005F5BC8"/>
        </w:tc>
        <w:tc>
          <w:tcPr>
            <w:tcW w:w="1350" w:type="dxa"/>
          </w:tcPr>
          <w:p w:rsidR="0014402B" w:rsidRPr="009B216F" w:rsidRDefault="0014402B" w:rsidP="005F5BC8">
            <w:pPr>
              <w:jc w:val="center"/>
            </w:pPr>
            <w:r>
              <w:t>3.3.1</w:t>
            </w:r>
          </w:p>
        </w:tc>
        <w:tc>
          <w:tcPr>
            <w:tcW w:w="720" w:type="dxa"/>
          </w:tcPr>
          <w:p w:rsidR="0014402B" w:rsidRPr="009B216F" w:rsidRDefault="0014402B" w:rsidP="005F5BC8"/>
        </w:tc>
        <w:tc>
          <w:tcPr>
            <w:tcW w:w="720" w:type="dxa"/>
          </w:tcPr>
          <w:p w:rsidR="0014402B" w:rsidRPr="009B216F" w:rsidRDefault="0014402B" w:rsidP="005F5BC8"/>
        </w:tc>
        <w:tc>
          <w:tcPr>
            <w:tcW w:w="720" w:type="dxa"/>
          </w:tcPr>
          <w:p w:rsidR="0014402B" w:rsidRPr="009B216F" w:rsidRDefault="0014402B" w:rsidP="005F5BC8">
            <w:r>
              <w:t>3.7.2</w:t>
            </w:r>
          </w:p>
        </w:tc>
        <w:tc>
          <w:tcPr>
            <w:tcW w:w="660" w:type="dxa"/>
          </w:tcPr>
          <w:p w:rsidR="0014402B" w:rsidRPr="009B216F" w:rsidRDefault="0014402B" w:rsidP="005F5BC8">
            <w:r>
              <w:t>4.10</w:t>
            </w:r>
          </w:p>
        </w:tc>
      </w:tr>
      <w:tr w:rsidR="0014402B" w:rsidRPr="009B216F" w:rsidTr="005F5BC8">
        <w:tc>
          <w:tcPr>
            <w:tcW w:w="4158" w:type="dxa"/>
          </w:tcPr>
          <w:p w:rsidR="0014402B" w:rsidRPr="00E31F24" w:rsidRDefault="0014402B" w:rsidP="005F5BC8">
            <w:pPr>
              <w:rPr>
                <w:b/>
              </w:rPr>
            </w:pPr>
            <w:r>
              <w:rPr>
                <w:b/>
              </w:rPr>
              <w:t>Braided Essay with Multimedia product</w:t>
            </w:r>
          </w:p>
        </w:tc>
        <w:tc>
          <w:tcPr>
            <w:tcW w:w="900" w:type="dxa"/>
          </w:tcPr>
          <w:p w:rsidR="0014402B" w:rsidRPr="001445B6" w:rsidRDefault="001445B6" w:rsidP="005F5BC8">
            <w:pPr>
              <w:jc w:val="center"/>
              <w:rPr>
                <w:sz w:val="22"/>
                <w:szCs w:val="22"/>
              </w:rPr>
            </w:pPr>
            <w:r>
              <w:t>2.5; 2.6</w:t>
            </w:r>
          </w:p>
        </w:tc>
        <w:tc>
          <w:tcPr>
            <w:tcW w:w="720" w:type="dxa"/>
          </w:tcPr>
          <w:p w:rsidR="001445B6" w:rsidRDefault="001445B6" w:rsidP="001445B6">
            <w:pPr>
              <w:jc w:val="center"/>
            </w:pPr>
            <w:r>
              <w:t>3.2.1</w:t>
            </w:r>
          </w:p>
          <w:p w:rsidR="001445B6" w:rsidRDefault="001445B6" w:rsidP="001445B6">
            <w:pPr>
              <w:jc w:val="center"/>
            </w:pPr>
            <w:r>
              <w:t>3.2.2</w:t>
            </w:r>
          </w:p>
          <w:p w:rsidR="001445B6" w:rsidRDefault="001445B6" w:rsidP="001445B6">
            <w:pPr>
              <w:jc w:val="center"/>
            </w:pPr>
            <w:r>
              <w:t>3.2.4</w:t>
            </w:r>
          </w:p>
          <w:p w:rsidR="0014402B" w:rsidRPr="009B216F" w:rsidRDefault="001445B6" w:rsidP="001445B6">
            <w:pPr>
              <w:jc w:val="center"/>
              <w:rPr>
                <w:b/>
                <w:sz w:val="22"/>
                <w:szCs w:val="22"/>
              </w:rPr>
            </w:pPr>
            <w:r>
              <w:t>3.2.5</w:t>
            </w:r>
          </w:p>
        </w:tc>
        <w:tc>
          <w:tcPr>
            <w:tcW w:w="1350" w:type="dxa"/>
          </w:tcPr>
          <w:p w:rsidR="0014402B" w:rsidRPr="009B216F" w:rsidRDefault="0014402B" w:rsidP="005F5BC8">
            <w:pPr>
              <w:jc w:val="center"/>
              <w:rPr>
                <w:b/>
                <w:sz w:val="22"/>
                <w:szCs w:val="22"/>
              </w:rPr>
            </w:pPr>
          </w:p>
        </w:tc>
        <w:tc>
          <w:tcPr>
            <w:tcW w:w="720" w:type="dxa"/>
          </w:tcPr>
          <w:p w:rsidR="0014402B" w:rsidRDefault="0014402B" w:rsidP="005F5BC8">
            <w:pPr>
              <w:jc w:val="center"/>
              <w:rPr>
                <w:b/>
                <w:sz w:val="22"/>
                <w:szCs w:val="22"/>
              </w:rPr>
            </w:pPr>
          </w:p>
        </w:tc>
        <w:tc>
          <w:tcPr>
            <w:tcW w:w="720" w:type="dxa"/>
          </w:tcPr>
          <w:p w:rsidR="001445B6" w:rsidRDefault="001445B6" w:rsidP="001445B6">
            <w:pPr>
              <w:jc w:val="center"/>
            </w:pPr>
            <w:r>
              <w:t>3.6.1</w:t>
            </w:r>
          </w:p>
          <w:p w:rsidR="001445B6" w:rsidRDefault="001445B6" w:rsidP="001445B6">
            <w:pPr>
              <w:jc w:val="center"/>
            </w:pPr>
            <w:r>
              <w:t>3.6.2</w:t>
            </w:r>
          </w:p>
          <w:p w:rsidR="0014402B" w:rsidRPr="009B216F" w:rsidRDefault="001445B6" w:rsidP="001445B6">
            <w:pPr>
              <w:jc w:val="center"/>
              <w:rPr>
                <w:b/>
                <w:sz w:val="22"/>
                <w:szCs w:val="22"/>
              </w:rPr>
            </w:pPr>
            <w:r>
              <w:t>3.6.3</w:t>
            </w:r>
          </w:p>
        </w:tc>
        <w:tc>
          <w:tcPr>
            <w:tcW w:w="720" w:type="dxa"/>
          </w:tcPr>
          <w:p w:rsidR="0014402B" w:rsidRPr="009B216F" w:rsidRDefault="0014402B" w:rsidP="005F5BC8">
            <w:pPr>
              <w:jc w:val="center"/>
              <w:rPr>
                <w:b/>
                <w:sz w:val="22"/>
                <w:szCs w:val="22"/>
              </w:rPr>
            </w:pPr>
          </w:p>
        </w:tc>
        <w:tc>
          <w:tcPr>
            <w:tcW w:w="660" w:type="dxa"/>
          </w:tcPr>
          <w:p w:rsidR="0014402B" w:rsidRPr="001445B6" w:rsidRDefault="001445B6" w:rsidP="005F5BC8">
            <w:pPr>
              <w:jc w:val="center"/>
              <w:rPr>
                <w:sz w:val="22"/>
                <w:szCs w:val="22"/>
              </w:rPr>
            </w:pPr>
            <w:r w:rsidRPr="001445B6">
              <w:rPr>
                <w:sz w:val="22"/>
                <w:szCs w:val="22"/>
              </w:rPr>
              <w:t>4.4</w:t>
            </w:r>
          </w:p>
        </w:tc>
      </w:tr>
      <w:tr w:rsidR="0014402B" w:rsidRPr="009B216F" w:rsidTr="005F5BC8">
        <w:tc>
          <w:tcPr>
            <w:tcW w:w="4158" w:type="dxa"/>
          </w:tcPr>
          <w:p w:rsidR="0014402B" w:rsidRDefault="0014402B" w:rsidP="005F5BC8">
            <w:pPr>
              <w:rPr>
                <w:b/>
              </w:rPr>
            </w:pPr>
            <w:r>
              <w:rPr>
                <w:b/>
              </w:rPr>
              <w:t>Differentiated Projects</w:t>
            </w:r>
          </w:p>
        </w:tc>
        <w:tc>
          <w:tcPr>
            <w:tcW w:w="900" w:type="dxa"/>
          </w:tcPr>
          <w:p w:rsidR="0014402B" w:rsidRDefault="0014402B" w:rsidP="005F5BC8">
            <w:pPr>
              <w:jc w:val="center"/>
            </w:pPr>
            <w:r>
              <w:t>2.5; 2.6</w:t>
            </w:r>
          </w:p>
        </w:tc>
        <w:tc>
          <w:tcPr>
            <w:tcW w:w="720" w:type="dxa"/>
          </w:tcPr>
          <w:p w:rsidR="0014402B" w:rsidRDefault="0014402B" w:rsidP="005F5BC8">
            <w:pPr>
              <w:jc w:val="center"/>
            </w:pPr>
            <w:r>
              <w:t>3.2.1</w:t>
            </w:r>
          </w:p>
          <w:p w:rsidR="0014402B" w:rsidRDefault="0014402B" w:rsidP="005F5BC8">
            <w:pPr>
              <w:jc w:val="center"/>
            </w:pPr>
            <w:r>
              <w:t>3.2.2</w:t>
            </w:r>
          </w:p>
          <w:p w:rsidR="0014402B" w:rsidRDefault="0014402B" w:rsidP="005F5BC8">
            <w:pPr>
              <w:jc w:val="center"/>
            </w:pPr>
            <w:r>
              <w:t>3.2.4</w:t>
            </w:r>
          </w:p>
          <w:p w:rsidR="0014402B" w:rsidRDefault="0014402B" w:rsidP="005F5BC8">
            <w:pPr>
              <w:jc w:val="center"/>
            </w:pPr>
            <w:r>
              <w:t>3.2.5</w:t>
            </w:r>
          </w:p>
        </w:tc>
        <w:tc>
          <w:tcPr>
            <w:tcW w:w="1350" w:type="dxa"/>
          </w:tcPr>
          <w:p w:rsidR="0014402B" w:rsidRDefault="0014402B" w:rsidP="005F5BC8">
            <w:pPr>
              <w:jc w:val="center"/>
            </w:pPr>
          </w:p>
        </w:tc>
        <w:tc>
          <w:tcPr>
            <w:tcW w:w="720" w:type="dxa"/>
          </w:tcPr>
          <w:p w:rsidR="0014402B" w:rsidRPr="009B216F" w:rsidRDefault="0014402B" w:rsidP="005F5BC8">
            <w:pPr>
              <w:jc w:val="center"/>
            </w:pPr>
          </w:p>
        </w:tc>
        <w:tc>
          <w:tcPr>
            <w:tcW w:w="720" w:type="dxa"/>
          </w:tcPr>
          <w:p w:rsidR="0014402B" w:rsidRDefault="0014402B" w:rsidP="005F5BC8">
            <w:pPr>
              <w:jc w:val="center"/>
            </w:pPr>
            <w:r>
              <w:t>3.6.1</w:t>
            </w:r>
          </w:p>
          <w:p w:rsidR="0014402B" w:rsidRDefault="0014402B" w:rsidP="005F5BC8">
            <w:pPr>
              <w:jc w:val="center"/>
            </w:pPr>
            <w:r>
              <w:t>3.6.2</w:t>
            </w:r>
          </w:p>
          <w:p w:rsidR="0014402B" w:rsidRPr="009B216F" w:rsidRDefault="0014402B" w:rsidP="005F5BC8">
            <w:pPr>
              <w:jc w:val="center"/>
            </w:pPr>
            <w:r>
              <w:t>3.6.3</w:t>
            </w:r>
          </w:p>
        </w:tc>
        <w:tc>
          <w:tcPr>
            <w:tcW w:w="720" w:type="dxa"/>
          </w:tcPr>
          <w:p w:rsidR="0014402B" w:rsidRPr="009B216F" w:rsidRDefault="0014402B" w:rsidP="005F5BC8">
            <w:pPr>
              <w:jc w:val="center"/>
            </w:pPr>
          </w:p>
        </w:tc>
        <w:tc>
          <w:tcPr>
            <w:tcW w:w="660" w:type="dxa"/>
          </w:tcPr>
          <w:p w:rsidR="0014402B" w:rsidRPr="009B216F" w:rsidRDefault="0014402B" w:rsidP="005F5BC8">
            <w:pPr>
              <w:jc w:val="center"/>
            </w:pPr>
          </w:p>
        </w:tc>
      </w:tr>
      <w:tr w:rsidR="0014402B" w:rsidRPr="009B216F" w:rsidTr="005F5BC8">
        <w:tc>
          <w:tcPr>
            <w:tcW w:w="4158" w:type="dxa"/>
          </w:tcPr>
          <w:p w:rsidR="0014402B" w:rsidRPr="009B216F" w:rsidRDefault="0014402B" w:rsidP="005F5BC8">
            <w:pPr>
              <w:rPr>
                <w:b/>
              </w:rPr>
            </w:pPr>
            <w:r>
              <w:rPr>
                <w:b/>
              </w:rPr>
              <w:t xml:space="preserve">Mini-Lesson Plans </w:t>
            </w:r>
          </w:p>
        </w:tc>
        <w:tc>
          <w:tcPr>
            <w:tcW w:w="900" w:type="dxa"/>
          </w:tcPr>
          <w:p w:rsidR="0014402B" w:rsidRPr="009B216F" w:rsidRDefault="0014402B" w:rsidP="005F5BC8">
            <w:pPr>
              <w:jc w:val="center"/>
            </w:pPr>
            <w:r>
              <w:t>2.2; 2.3;  2.4</w:t>
            </w:r>
          </w:p>
        </w:tc>
        <w:tc>
          <w:tcPr>
            <w:tcW w:w="720" w:type="dxa"/>
          </w:tcPr>
          <w:p w:rsidR="0014402B" w:rsidRPr="009B216F" w:rsidRDefault="0014402B" w:rsidP="005F5BC8">
            <w:pPr>
              <w:jc w:val="center"/>
            </w:pPr>
            <w:r>
              <w:t>3.2.4</w:t>
            </w:r>
          </w:p>
        </w:tc>
        <w:tc>
          <w:tcPr>
            <w:tcW w:w="1350" w:type="dxa"/>
          </w:tcPr>
          <w:p w:rsidR="0014402B" w:rsidRDefault="0014402B" w:rsidP="005F5BC8">
            <w:pPr>
              <w:jc w:val="center"/>
            </w:pPr>
            <w:r>
              <w:t>3.3.2</w:t>
            </w:r>
          </w:p>
          <w:p w:rsidR="0014402B" w:rsidRPr="009B216F" w:rsidRDefault="0014402B" w:rsidP="005F5BC8">
            <w:pPr>
              <w:jc w:val="center"/>
            </w:pPr>
            <w:r>
              <w:t>3.3.3</w:t>
            </w:r>
          </w:p>
        </w:tc>
        <w:tc>
          <w:tcPr>
            <w:tcW w:w="720" w:type="dxa"/>
          </w:tcPr>
          <w:p w:rsidR="0014402B" w:rsidRPr="009B216F" w:rsidRDefault="0014402B" w:rsidP="005F5BC8">
            <w:pPr>
              <w:jc w:val="center"/>
            </w:pPr>
            <w:r>
              <w:t>3.5.1;3.5.2 3.5.3</w:t>
            </w:r>
          </w:p>
        </w:tc>
        <w:tc>
          <w:tcPr>
            <w:tcW w:w="720" w:type="dxa"/>
          </w:tcPr>
          <w:p w:rsidR="0014402B" w:rsidRPr="009B216F" w:rsidRDefault="0014402B" w:rsidP="005F5BC8">
            <w:pPr>
              <w:jc w:val="center"/>
            </w:pPr>
          </w:p>
        </w:tc>
        <w:tc>
          <w:tcPr>
            <w:tcW w:w="720" w:type="dxa"/>
          </w:tcPr>
          <w:p w:rsidR="0014402B" w:rsidRPr="009B216F" w:rsidRDefault="0014402B" w:rsidP="005F5BC8">
            <w:pPr>
              <w:jc w:val="center"/>
            </w:pPr>
          </w:p>
        </w:tc>
        <w:tc>
          <w:tcPr>
            <w:tcW w:w="660" w:type="dxa"/>
          </w:tcPr>
          <w:p w:rsidR="0014402B" w:rsidRDefault="0014402B" w:rsidP="005F5BC8">
            <w:r>
              <w:t>4.1</w:t>
            </w:r>
          </w:p>
          <w:p w:rsidR="0014402B" w:rsidRDefault="0014402B" w:rsidP="005F5BC8">
            <w:r>
              <w:t>4.2</w:t>
            </w:r>
          </w:p>
          <w:p w:rsidR="0014402B" w:rsidRDefault="0014402B" w:rsidP="005F5BC8">
            <w:r>
              <w:t>4.8</w:t>
            </w:r>
          </w:p>
          <w:p w:rsidR="0014402B" w:rsidRDefault="0014402B" w:rsidP="005F5BC8">
            <w:r>
              <w:t>4.9</w:t>
            </w:r>
          </w:p>
          <w:p w:rsidR="0014402B" w:rsidRPr="009B216F" w:rsidRDefault="0014402B" w:rsidP="005F5BC8">
            <w:r>
              <w:t>4.10</w:t>
            </w:r>
          </w:p>
        </w:tc>
      </w:tr>
      <w:tr w:rsidR="0014402B" w:rsidRPr="009B216F" w:rsidTr="005F5BC8">
        <w:tc>
          <w:tcPr>
            <w:tcW w:w="4158" w:type="dxa"/>
          </w:tcPr>
          <w:p w:rsidR="0014402B" w:rsidRDefault="0014402B" w:rsidP="005F5BC8">
            <w:pPr>
              <w:rPr>
                <w:b/>
              </w:rPr>
            </w:pPr>
            <w:r>
              <w:rPr>
                <w:b/>
              </w:rPr>
              <w:t>Real World Readers</w:t>
            </w:r>
          </w:p>
        </w:tc>
        <w:tc>
          <w:tcPr>
            <w:tcW w:w="900" w:type="dxa"/>
          </w:tcPr>
          <w:p w:rsidR="0014402B" w:rsidRDefault="001445B6" w:rsidP="005F5BC8">
            <w:pPr>
              <w:jc w:val="center"/>
            </w:pPr>
            <w:r>
              <w:t>2</w:t>
            </w:r>
          </w:p>
        </w:tc>
        <w:tc>
          <w:tcPr>
            <w:tcW w:w="720" w:type="dxa"/>
          </w:tcPr>
          <w:p w:rsidR="0014402B" w:rsidRDefault="001445B6" w:rsidP="005F5BC8">
            <w:pPr>
              <w:jc w:val="center"/>
            </w:pPr>
            <w:r>
              <w:t>3.1</w:t>
            </w:r>
          </w:p>
        </w:tc>
        <w:tc>
          <w:tcPr>
            <w:tcW w:w="1350" w:type="dxa"/>
          </w:tcPr>
          <w:p w:rsidR="0014402B" w:rsidRDefault="0014402B" w:rsidP="005F5BC8">
            <w:pPr>
              <w:jc w:val="center"/>
            </w:pPr>
          </w:p>
        </w:tc>
        <w:tc>
          <w:tcPr>
            <w:tcW w:w="720" w:type="dxa"/>
          </w:tcPr>
          <w:p w:rsidR="0014402B" w:rsidRDefault="0014402B" w:rsidP="005F5BC8">
            <w:pPr>
              <w:jc w:val="center"/>
            </w:pPr>
          </w:p>
        </w:tc>
        <w:tc>
          <w:tcPr>
            <w:tcW w:w="720" w:type="dxa"/>
          </w:tcPr>
          <w:p w:rsidR="0014402B" w:rsidRPr="009B216F" w:rsidRDefault="0014402B" w:rsidP="005F5BC8">
            <w:pPr>
              <w:jc w:val="center"/>
            </w:pPr>
          </w:p>
        </w:tc>
        <w:tc>
          <w:tcPr>
            <w:tcW w:w="720" w:type="dxa"/>
          </w:tcPr>
          <w:p w:rsidR="0014402B" w:rsidRPr="009B216F" w:rsidRDefault="001445B6" w:rsidP="005F5BC8">
            <w:pPr>
              <w:jc w:val="center"/>
            </w:pPr>
            <w:r>
              <w:t>3.7</w:t>
            </w:r>
          </w:p>
        </w:tc>
        <w:tc>
          <w:tcPr>
            <w:tcW w:w="660" w:type="dxa"/>
          </w:tcPr>
          <w:p w:rsidR="0014402B" w:rsidRDefault="0014402B" w:rsidP="005F5BC8"/>
        </w:tc>
      </w:tr>
    </w:tbl>
    <w:p w:rsidR="00156CAD" w:rsidRDefault="00156CAD">
      <w:pPr>
        <w:rPr>
          <w:b/>
          <w:sz w:val="22"/>
          <w:szCs w:val="22"/>
          <w:u w:val="single"/>
        </w:rPr>
      </w:pPr>
    </w:p>
    <w:p w:rsidR="00156CAD" w:rsidRDefault="00156CAD">
      <w:pPr>
        <w:rPr>
          <w:b/>
          <w:sz w:val="22"/>
          <w:szCs w:val="22"/>
          <w:u w:val="single"/>
        </w:rPr>
      </w:pPr>
    </w:p>
    <w:p w:rsidR="00156CAD" w:rsidRPr="00A10DFD" w:rsidRDefault="00156CAD">
      <w:pPr>
        <w:rPr>
          <w:sz w:val="20"/>
          <w:szCs w:val="20"/>
        </w:rPr>
      </w:pPr>
      <w:r>
        <w:rPr>
          <w:sz w:val="20"/>
          <w:szCs w:val="20"/>
        </w:rPr>
        <w:br w:type="page"/>
      </w:r>
      <w:r w:rsidRPr="00A10DFD">
        <w:rPr>
          <w:sz w:val="20"/>
          <w:szCs w:val="20"/>
        </w:rPr>
        <w:lastRenderedPageBreak/>
        <w:t>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2419"/>
        <w:gridCol w:w="4269"/>
        <w:gridCol w:w="3656"/>
      </w:tblGrid>
      <w:tr w:rsidR="001657CF" w:rsidRPr="00A10DFD" w:rsidTr="001657CF">
        <w:tc>
          <w:tcPr>
            <w:tcW w:w="672" w:type="dxa"/>
          </w:tcPr>
          <w:p w:rsidR="001657CF" w:rsidRPr="00A10DFD" w:rsidRDefault="001657CF">
            <w:pPr>
              <w:rPr>
                <w:sz w:val="20"/>
                <w:szCs w:val="20"/>
              </w:rPr>
            </w:pPr>
          </w:p>
        </w:tc>
        <w:tc>
          <w:tcPr>
            <w:tcW w:w="2419" w:type="dxa"/>
          </w:tcPr>
          <w:p w:rsidR="001657CF" w:rsidRPr="00A10DFD" w:rsidRDefault="001657CF">
            <w:pPr>
              <w:rPr>
                <w:sz w:val="20"/>
                <w:szCs w:val="20"/>
              </w:rPr>
            </w:pPr>
            <w:r w:rsidRPr="00A10DFD">
              <w:rPr>
                <w:sz w:val="20"/>
                <w:szCs w:val="20"/>
              </w:rPr>
              <w:t>In Class</w:t>
            </w:r>
          </w:p>
        </w:tc>
        <w:tc>
          <w:tcPr>
            <w:tcW w:w="4269" w:type="dxa"/>
          </w:tcPr>
          <w:p w:rsidR="001657CF" w:rsidRPr="00A10DFD" w:rsidRDefault="001657CF">
            <w:pPr>
              <w:rPr>
                <w:sz w:val="20"/>
                <w:szCs w:val="20"/>
              </w:rPr>
            </w:pPr>
            <w:r w:rsidRPr="00A10DFD">
              <w:rPr>
                <w:sz w:val="20"/>
                <w:szCs w:val="20"/>
              </w:rPr>
              <w:t>To Do:</w:t>
            </w:r>
          </w:p>
        </w:tc>
        <w:tc>
          <w:tcPr>
            <w:tcW w:w="3656" w:type="dxa"/>
          </w:tcPr>
          <w:p w:rsidR="001657CF" w:rsidRPr="00A10DFD" w:rsidRDefault="00993BA1">
            <w:pPr>
              <w:rPr>
                <w:sz w:val="20"/>
                <w:szCs w:val="20"/>
              </w:rPr>
            </w:pPr>
            <w:r>
              <w:rPr>
                <w:sz w:val="20"/>
                <w:szCs w:val="20"/>
              </w:rPr>
              <w:t>Submissions</w:t>
            </w:r>
            <w:r w:rsidR="00C62791">
              <w:rPr>
                <w:sz w:val="20"/>
                <w:szCs w:val="20"/>
              </w:rPr>
              <w:t xml:space="preserve"> (due at start of class unless otherwise noted)</w:t>
            </w:r>
          </w:p>
        </w:tc>
      </w:tr>
      <w:tr w:rsidR="001657CF" w:rsidRPr="00A10DFD" w:rsidTr="001657CF">
        <w:tc>
          <w:tcPr>
            <w:tcW w:w="672" w:type="dxa"/>
          </w:tcPr>
          <w:p w:rsidR="001657CF" w:rsidRPr="00A10DFD" w:rsidRDefault="001657CF" w:rsidP="0087076C">
            <w:pPr>
              <w:rPr>
                <w:sz w:val="20"/>
                <w:szCs w:val="20"/>
              </w:rPr>
            </w:pPr>
            <w:r>
              <w:rPr>
                <w:sz w:val="20"/>
                <w:szCs w:val="20"/>
              </w:rPr>
              <w:t>8/29</w:t>
            </w:r>
          </w:p>
        </w:tc>
        <w:tc>
          <w:tcPr>
            <w:tcW w:w="2419" w:type="dxa"/>
          </w:tcPr>
          <w:p w:rsidR="001657CF" w:rsidRPr="00A10DFD" w:rsidRDefault="001657CF" w:rsidP="008D77D4">
            <w:pPr>
              <w:rPr>
                <w:sz w:val="20"/>
                <w:szCs w:val="20"/>
              </w:rPr>
            </w:pPr>
            <w:r w:rsidRPr="00A10DFD">
              <w:rPr>
                <w:sz w:val="20"/>
                <w:szCs w:val="20"/>
              </w:rPr>
              <w:t xml:space="preserve">Community Building, </w:t>
            </w:r>
            <w:r>
              <w:rPr>
                <w:sz w:val="20"/>
                <w:szCs w:val="20"/>
              </w:rPr>
              <w:t xml:space="preserve">Goals &amp; </w:t>
            </w:r>
            <w:r w:rsidRPr="00A10DFD">
              <w:rPr>
                <w:sz w:val="20"/>
                <w:szCs w:val="20"/>
              </w:rPr>
              <w:t>Syllabus Review</w:t>
            </w:r>
            <w:r>
              <w:rPr>
                <w:sz w:val="20"/>
                <w:szCs w:val="20"/>
              </w:rPr>
              <w:t>, Partners for Braided Essay (BE) Multimedia Product</w:t>
            </w:r>
          </w:p>
        </w:tc>
        <w:tc>
          <w:tcPr>
            <w:tcW w:w="4269" w:type="dxa"/>
          </w:tcPr>
          <w:p w:rsidR="001657CF" w:rsidRDefault="001657CF" w:rsidP="008841BB">
            <w:pPr>
              <w:rPr>
                <w:sz w:val="20"/>
                <w:szCs w:val="20"/>
              </w:rPr>
            </w:pPr>
            <w:r>
              <w:rPr>
                <w:sz w:val="20"/>
                <w:szCs w:val="20"/>
              </w:rPr>
              <w:t>Beers, Chapters 1-2</w:t>
            </w:r>
          </w:p>
          <w:p w:rsidR="001657CF" w:rsidRDefault="001657CF" w:rsidP="008841BB">
            <w:pPr>
              <w:rPr>
                <w:sz w:val="20"/>
                <w:szCs w:val="20"/>
              </w:rPr>
            </w:pPr>
            <w:r>
              <w:rPr>
                <w:sz w:val="20"/>
                <w:szCs w:val="20"/>
              </w:rPr>
              <w:t>Bushman &amp; Haas, Chapter 1</w:t>
            </w:r>
          </w:p>
          <w:p w:rsidR="001657CF" w:rsidRPr="00507E75" w:rsidRDefault="001657CF" w:rsidP="0087076C">
            <w:pPr>
              <w:rPr>
                <w:sz w:val="20"/>
                <w:szCs w:val="20"/>
              </w:rPr>
            </w:pPr>
            <w:r>
              <w:rPr>
                <w:sz w:val="20"/>
                <w:szCs w:val="20"/>
              </w:rPr>
              <w:t xml:space="preserve">Whole class novel, R.J. Palacio, </w:t>
            </w:r>
            <w:r>
              <w:rPr>
                <w:i/>
                <w:sz w:val="20"/>
                <w:szCs w:val="20"/>
              </w:rPr>
              <w:t xml:space="preserve">Wonder </w:t>
            </w:r>
            <w:r>
              <w:rPr>
                <w:sz w:val="20"/>
                <w:szCs w:val="20"/>
              </w:rPr>
              <w:t>&amp; pattern notes</w:t>
            </w:r>
          </w:p>
        </w:tc>
        <w:tc>
          <w:tcPr>
            <w:tcW w:w="3656" w:type="dxa"/>
          </w:tcPr>
          <w:p w:rsidR="001657CF" w:rsidRDefault="001657CF" w:rsidP="008841BB">
            <w:pPr>
              <w:rPr>
                <w:sz w:val="20"/>
                <w:szCs w:val="20"/>
              </w:rPr>
            </w:pPr>
            <w:r>
              <w:rPr>
                <w:sz w:val="20"/>
                <w:szCs w:val="20"/>
              </w:rPr>
              <w:t>Blogs by Friday at 5 p.m.</w:t>
            </w:r>
          </w:p>
        </w:tc>
      </w:tr>
      <w:tr w:rsidR="001657CF" w:rsidRPr="00A10DFD" w:rsidTr="001657CF">
        <w:tc>
          <w:tcPr>
            <w:tcW w:w="672" w:type="dxa"/>
          </w:tcPr>
          <w:p w:rsidR="001657CF" w:rsidRPr="00A10DFD" w:rsidRDefault="001657CF" w:rsidP="00AA4593">
            <w:pPr>
              <w:rPr>
                <w:sz w:val="20"/>
                <w:szCs w:val="20"/>
              </w:rPr>
            </w:pPr>
            <w:r>
              <w:rPr>
                <w:sz w:val="20"/>
                <w:szCs w:val="20"/>
              </w:rPr>
              <w:t>9/5</w:t>
            </w:r>
          </w:p>
        </w:tc>
        <w:tc>
          <w:tcPr>
            <w:tcW w:w="2419" w:type="dxa"/>
          </w:tcPr>
          <w:p w:rsidR="001657CF" w:rsidRDefault="001657CF" w:rsidP="002E3B47">
            <w:pPr>
              <w:rPr>
                <w:sz w:val="20"/>
                <w:szCs w:val="20"/>
              </w:rPr>
            </w:pPr>
            <w:r>
              <w:rPr>
                <w:sz w:val="20"/>
                <w:szCs w:val="20"/>
              </w:rPr>
              <w:t>Adolescent Reading Needs &amp; Creating Independent Readers</w:t>
            </w:r>
          </w:p>
          <w:p w:rsidR="001657CF" w:rsidRDefault="001657CF" w:rsidP="002E3B47">
            <w:pPr>
              <w:rPr>
                <w:sz w:val="20"/>
                <w:szCs w:val="20"/>
              </w:rPr>
            </w:pPr>
            <w:r>
              <w:rPr>
                <w:sz w:val="20"/>
                <w:szCs w:val="20"/>
              </w:rPr>
              <w:t>Collaborative Essay Writing</w:t>
            </w:r>
          </w:p>
          <w:p w:rsidR="001657CF" w:rsidRDefault="001657CF" w:rsidP="002E3B47">
            <w:pPr>
              <w:rPr>
                <w:sz w:val="20"/>
                <w:szCs w:val="20"/>
              </w:rPr>
            </w:pPr>
            <w:r>
              <w:rPr>
                <w:sz w:val="20"/>
                <w:szCs w:val="20"/>
              </w:rPr>
              <w:t>Theme: Friendship</w:t>
            </w:r>
          </w:p>
          <w:p w:rsidR="001657CF" w:rsidRPr="00A10DFD" w:rsidRDefault="001657CF" w:rsidP="00503474">
            <w:pPr>
              <w:rPr>
                <w:sz w:val="20"/>
                <w:szCs w:val="20"/>
              </w:rPr>
            </w:pPr>
          </w:p>
        </w:tc>
        <w:tc>
          <w:tcPr>
            <w:tcW w:w="4269" w:type="dxa"/>
          </w:tcPr>
          <w:p w:rsidR="001657CF" w:rsidRDefault="001657CF" w:rsidP="008841BB">
            <w:pPr>
              <w:rPr>
                <w:sz w:val="20"/>
                <w:szCs w:val="20"/>
              </w:rPr>
            </w:pPr>
            <w:r>
              <w:rPr>
                <w:sz w:val="20"/>
                <w:szCs w:val="20"/>
              </w:rPr>
              <w:t>Beers, Chapters 3-4</w:t>
            </w:r>
          </w:p>
          <w:p w:rsidR="001657CF" w:rsidRDefault="001657CF" w:rsidP="008841BB">
            <w:pPr>
              <w:rPr>
                <w:sz w:val="20"/>
                <w:szCs w:val="20"/>
              </w:rPr>
            </w:pPr>
            <w:r>
              <w:rPr>
                <w:sz w:val="20"/>
                <w:szCs w:val="20"/>
              </w:rPr>
              <w:t>Bushman &amp; Haas, Chapter 2</w:t>
            </w:r>
          </w:p>
          <w:p w:rsidR="001657CF" w:rsidRPr="00A10DFD" w:rsidRDefault="001657CF" w:rsidP="00F56EC5">
            <w:pPr>
              <w:rPr>
                <w:sz w:val="20"/>
                <w:szCs w:val="20"/>
              </w:rPr>
            </w:pPr>
            <w:r>
              <w:rPr>
                <w:sz w:val="20"/>
                <w:szCs w:val="20"/>
              </w:rPr>
              <w:t>Read Coming-of-Age text</w:t>
            </w:r>
          </w:p>
          <w:p w:rsidR="001657CF" w:rsidRPr="00A10DFD" w:rsidRDefault="001657CF" w:rsidP="00777EDA">
            <w:pPr>
              <w:rPr>
                <w:sz w:val="20"/>
                <w:szCs w:val="20"/>
              </w:rPr>
            </w:pPr>
          </w:p>
        </w:tc>
        <w:tc>
          <w:tcPr>
            <w:tcW w:w="3656" w:type="dxa"/>
          </w:tcPr>
          <w:p w:rsidR="00C62791" w:rsidRDefault="00C62791" w:rsidP="00750246">
            <w:pPr>
              <w:rPr>
                <w:sz w:val="20"/>
                <w:szCs w:val="20"/>
              </w:rPr>
            </w:pPr>
            <w:r>
              <w:rPr>
                <w:sz w:val="20"/>
                <w:szCs w:val="20"/>
              </w:rPr>
              <w:t xml:space="preserve">Independent Reading Plan </w:t>
            </w:r>
          </w:p>
          <w:p w:rsidR="001657CF" w:rsidRDefault="00750246" w:rsidP="00750246">
            <w:pPr>
              <w:rPr>
                <w:sz w:val="20"/>
                <w:szCs w:val="20"/>
              </w:rPr>
            </w:pPr>
            <w:r>
              <w:rPr>
                <w:sz w:val="20"/>
                <w:szCs w:val="20"/>
              </w:rPr>
              <w:t>Blogs by Friday at 5 p.m.</w:t>
            </w:r>
          </w:p>
        </w:tc>
      </w:tr>
      <w:tr w:rsidR="001657CF" w:rsidRPr="00A10DFD" w:rsidTr="001657CF">
        <w:tc>
          <w:tcPr>
            <w:tcW w:w="672" w:type="dxa"/>
          </w:tcPr>
          <w:p w:rsidR="001657CF" w:rsidRPr="00A10DFD" w:rsidRDefault="001657CF" w:rsidP="00AA4593">
            <w:pPr>
              <w:rPr>
                <w:sz w:val="20"/>
                <w:szCs w:val="20"/>
              </w:rPr>
            </w:pPr>
            <w:r>
              <w:rPr>
                <w:sz w:val="20"/>
                <w:szCs w:val="20"/>
              </w:rPr>
              <w:t>9/12</w:t>
            </w:r>
          </w:p>
        </w:tc>
        <w:tc>
          <w:tcPr>
            <w:tcW w:w="2419" w:type="dxa"/>
          </w:tcPr>
          <w:p w:rsidR="001657CF" w:rsidRDefault="001657CF">
            <w:pPr>
              <w:rPr>
                <w:sz w:val="20"/>
                <w:szCs w:val="20"/>
              </w:rPr>
            </w:pPr>
            <w:r>
              <w:rPr>
                <w:sz w:val="20"/>
                <w:szCs w:val="20"/>
              </w:rPr>
              <w:t>Dependent readers’ needs, comprehension, Evaluating YAL</w:t>
            </w:r>
          </w:p>
          <w:p w:rsidR="001657CF" w:rsidRDefault="001657CF">
            <w:pPr>
              <w:rPr>
                <w:sz w:val="20"/>
                <w:szCs w:val="20"/>
              </w:rPr>
            </w:pPr>
            <w:r>
              <w:rPr>
                <w:sz w:val="20"/>
                <w:szCs w:val="20"/>
              </w:rPr>
              <w:t>Theme: Coming of Age</w:t>
            </w:r>
          </w:p>
          <w:p w:rsidR="001657CF" w:rsidRPr="00A10DFD" w:rsidRDefault="001657CF">
            <w:pPr>
              <w:rPr>
                <w:sz w:val="20"/>
                <w:szCs w:val="20"/>
              </w:rPr>
            </w:pPr>
            <w:r>
              <w:rPr>
                <w:sz w:val="20"/>
                <w:szCs w:val="20"/>
              </w:rPr>
              <w:t>BE Multimedia Product design</w:t>
            </w:r>
          </w:p>
        </w:tc>
        <w:tc>
          <w:tcPr>
            <w:tcW w:w="4269" w:type="dxa"/>
          </w:tcPr>
          <w:p w:rsidR="001657CF" w:rsidRDefault="001657CF" w:rsidP="008841BB">
            <w:pPr>
              <w:rPr>
                <w:sz w:val="20"/>
                <w:szCs w:val="20"/>
              </w:rPr>
            </w:pPr>
            <w:r>
              <w:rPr>
                <w:sz w:val="20"/>
                <w:szCs w:val="20"/>
              </w:rPr>
              <w:t>Beers, Chapters 5-6</w:t>
            </w:r>
          </w:p>
          <w:p w:rsidR="001657CF" w:rsidRDefault="001657CF" w:rsidP="008841BB">
            <w:pPr>
              <w:rPr>
                <w:sz w:val="20"/>
                <w:szCs w:val="20"/>
              </w:rPr>
            </w:pPr>
            <w:r>
              <w:rPr>
                <w:sz w:val="20"/>
                <w:szCs w:val="20"/>
              </w:rPr>
              <w:t>Bushman &amp; Haas, Chapter 3</w:t>
            </w:r>
          </w:p>
          <w:p w:rsidR="001657CF" w:rsidRDefault="001657CF" w:rsidP="006D6A21">
            <w:pPr>
              <w:rPr>
                <w:sz w:val="20"/>
                <w:szCs w:val="20"/>
              </w:rPr>
            </w:pPr>
            <w:r>
              <w:rPr>
                <w:sz w:val="20"/>
                <w:szCs w:val="20"/>
              </w:rPr>
              <w:t>Read  Realistic Fiction text</w:t>
            </w:r>
          </w:p>
          <w:p w:rsidR="001657CF" w:rsidRPr="00A10DFD" w:rsidRDefault="001657CF" w:rsidP="006D6A21">
            <w:pPr>
              <w:rPr>
                <w:sz w:val="20"/>
                <w:szCs w:val="20"/>
              </w:rPr>
            </w:pPr>
            <w:r>
              <w:rPr>
                <w:sz w:val="20"/>
                <w:szCs w:val="20"/>
              </w:rPr>
              <w:t xml:space="preserve">Complete BE </w:t>
            </w:r>
            <w:proofErr w:type="spellStart"/>
            <w:r>
              <w:rPr>
                <w:sz w:val="20"/>
                <w:szCs w:val="20"/>
              </w:rPr>
              <w:t>Mulitmedia</w:t>
            </w:r>
            <w:proofErr w:type="spellEnd"/>
            <w:r>
              <w:rPr>
                <w:sz w:val="20"/>
                <w:szCs w:val="20"/>
              </w:rPr>
              <w:t xml:space="preserve"> Product</w:t>
            </w:r>
          </w:p>
        </w:tc>
        <w:tc>
          <w:tcPr>
            <w:tcW w:w="3656" w:type="dxa"/>
          </w:tcPr>
          <w:p w:rsidR="001657CF" w:rsidRDefault="00750246" w:rsidP="008841BB">
            <w:pPr>
              <w:rPr>
                <w:sz w:val="20"/>
                <w:szCs w:val="20"/>
              </w:rPr>
            </w:pPr>
            <w:r>
              <w:rPr>
                <w:sz w:val="20"/>
                <w:szCs w:val="20"/>
              </w:rPr>
              <w:t>Blogs by Friday at 5 p.m.</w:t>
            </w:r>
          </w:p>
        </w:tc>
      </w:tr>
      <w:tr w:rsidR="001657CF" w:rsidRPr="00A10DFD" w:rsidTr="001657CF">
        <w:tc>
          <w:tcPr>
            <w:tcW w:w="672" w:type="dxa"/>
          </w:tcPr>
          <w:p w:rsidR="001657CF" w:rsidRPr="00A10DFD" w:rsidRDefault="001657CF" w:rsidP="00621548">
            <w:pPr>
              <w:rPr>
                <w:sz w:val="20"/>
                <w:szCs w:val="20"/>
              </w:rPr>
            </w:pPr>
            <w:r>
              <w:rPr>
                <w:sz w:val="20"/>
                <w:szCs w:val="20"/>
              </w:rPr>
              <w:t>9/19</w:t>
            </w:r>
          </w:p>
        </w:tc>
        <w:tc>
          <w:tcPr>
            <w:tcW w:w="2419" w:type="dxa"/>
          </w:tcPr>
          <w:p w:rsidR="001657CF" w:rsidRDefault="001657CF" w:rsidP="006D6A21">
            <w:pPr>
              <w:rPr>
                <w:sz w:val="20"/>
                <w:szCs w:val="20"/>
              </w:rPr>
            </w:pPr>
            <w:r>
              <w:rPr>
                <w:sz w:val="20"/>
                <w:szCs w:val="20"/>
              </w:rPr>
              <w:t xml:space="preserve">Inferences, </w:t>
            </w:r>
            <w:proofErr w:type="spellStart"/>
            <w:r>
              <w:rPr>
                <w:sz w:val="20"/>
                <w:szCs w:val="20"/>
              </w:rPr>
              <w:t>Prereading</w:t>
            </w:r>
            <w:proofErr w:type="spellEnd"/>
            <w:r>
              <w:rPr>
                <w:sz w:val="20"/>
                <w:szCs w:val="20"/>
              </w:rPr>
              <w:t xml:space="preserve"> Strategies, Reader Response to Begin</w:t>
            </w:r>
          </w:p>
          <w:p w:rsidR="001657CF" w:rsidRDefault="001657CF" w:rsidP="006D6A21">
            <w:pPr>
              <w:rPr>
                <w:sz w:val="20"/>
                <w:szCs w:val="20"/>
              </w:rPr>
            </w:pPr>
            <w:r>
              <w:rPr>
                <w:sz w:val="20"/>
                <w:szCs w:val="20"/>
              </w:rPr>
              <w:t>Genre: Realistic Fiction</w:t>
            </w:r>
          </w:p>
          <w:p w:rsidR="001657CF" w:rsidRPr="00A10DFD" w:rsidRDefault="001657CF" w:rsidP="006D6A21">
            <w:pPr>
              <w:rPr>
                <w:sz w:val="20"/>
                <w:szCs w:val="20"/>
              </w:rPr>
            </w:pPr>
            <w:r>
              <w:rPr>
                <w:sz w:val="20"/>
                <w:szCs w:val="20"/>
              </w:rPr>
              <w:t xml:space="preserve">Sharing of Braided Collaborative </w:t>
            </w:r>
          </w:p>
        </w:tc>
        <w:tc>
          <w:tcPr>
            <w:tcW w:w="4269" w:type="dxa"/>
          </w:tcPr>
          <w:p w:rsidR="001657CF" w:rsidRDefault="001657CF" w:rsidP="008841BB">
            <w:pPr>
              <w:rPr>
                <w:sz w:val="20"/>
                <w:szCs w:val="20"/>
              </w:rPr>
            </w:pPr>
            <w:r>
              <w:rPr>
                <w:sz w:val="20"/>
                <w:szCs w:val="20"/>
              </w:rPr>
              <w:t>Beers, Chapters 7-8</w:t>
            </w:r>
          </w:p>
          <w:p w:rsidR="001657CF" w:rsidRDefault="001657CF" w:rsidP="008841BB">
            <w:pPr>
              <w:rPr>
                <w:sz w:val="20"/>
                <w:szCs w:val="20"/>
              </w:rPr>
            </w:pPr>
            <w:r>
              <w:rPr>
                <w:sz w:val="20"/>
                <w:szCs w:val="20"/>
              </w:rPr>
              <w:t>Bushman &amp; Haas, Chapter 7</w:t>
            </w:r>
          </w:p>
          <w:p w:rsidR="001657CF" w:rsidRPr="00A10DFD" w:rsidRDefault="001657CF" w:rsidP="005C444D">
            <w:pPr>
              <w:rPr>
                <w:sz w:val="20"/>
                <w:szCs w:val="20"/>
              </w:rPr>
            </w:pPr>
            <w:r>
              <w:rPr>
                <w:sz w:val="20"/>
                <w:szCs w:val="20"/>
              </w:rPr>
              <w:t>Read Classic Pairing text</w:t>
            </w:r>
          </w:p>
        </w:tc>
        <w:tc>
          <w:tcPr>
            <w:tcW w:w="3656" w:type="dxa"/>
          </w:tcPr>
          <w:p w:rsidR="00750246" w:rsidRDefault="00750246" w:rsidP="00750246">
            <w:pPr>
              <w:rPr>
                <w:sz w:val="20"/>
                <w:szCs w:val="20"/>
              </w:rPr>
            </w:pPr>
            <w:r>
              <w:rPr>
                <w:sz w:val="20"/>
                <w:szCs w:val="20"/>
              </w:rPr>
              <w:t>Blogs by Friday at 5 p.m.</w:t>
            </w:r>
          </w:p>
          <w:p w:rsidR="001657CF" w:rsidRDefault="001657CF" w:rsidP="00750246">
            <w:pPr>
              <w:rPr>
                <w:sz w:val="20"/>
                <w:szCs w:val="20"/>
              </w:rPr>
            </w:pPr>
            <w:r>
              <w:rPr>
                <w:sz w:val="20"/>
                <w:szCs w:val="20"/>
              </w:rPr>
              <w:t xml:space="preserve">Product 1 </w:t>
            </w:r>
            <w:r w:rsidR="00750246">
              <w:rPr>
                <w:sz w:val="20"/>
                <w:szCs w:val="20"/>
              </w:rPr>
              <w:t>sharing</w:t>
            </w:r>
          </w:p>
        </w:tc>
      </w:tr>
      <w:tr w:rsidR="001657CF" w:rsidRPr="00A10DFD" w:rsidTr="001657CF">
        <w:tc>
          <w:tcPr>
            <w:tcW w:w="672" w:type="dxa"/>
          </w:tcPr>
          <w:p w:rsidR="001657CF" w:rsidRPr="00A10DFD" w:rsidRDefault="001657CF" w:rsidP="00621548">
            <w:pPr>
              <w:rPr>
                <w:sz w:val="20"/>
                <w:szCs w:val="20"/>
              </w:rPr>
            </w:pPr>
            <w:r>
              <w:rPr>
                <w:sz w:val="20"/>
                <w:szCs w:val="20"/>
              </w:rPr>
              <w:t>9/26</w:t>
            </w:r>
          </w:p>
        </w:tc>
        <w:tc>
          <w:tcPr>
            <w:tcW w:w="2419" w:type="dxa"/>
          </w:tcPr>
          <w:p w:rsidR="001657CF" w:rsidRDefault="001657CF">
            <w:pPr>
              <w:rPr>
                <w:sz w:val="20"/>
                <w:szCs w:val="20"/>
              </w:rPr>
            </w:pPr>
            <w:r>
              <w:rPr>
                <w:sz w:val="20"/>
                <w:szCs w:val="20"/>
              </w:rPr>
              <w:t>During &amp; After reading strategies, YAL &amp; the Classics</w:t>
            </w:r>
          </w:p>
          <w:p w:rsidR="001657CF" w:rsidRDefault="001657CF">
            <w:pPr>
              <w:rPr>
                <w:sz w:val="20"/>
                <w:szCs w:val="20"/>
              </w:rPr>
            </w:pPr>
            <w:r>
              <w:rPr>
                <w:sz w:val="20"/>
                <w:szCs w:val="20"/>
              </w:rPr>
              <w:t>Topic: Classic Pairing</w:t>
            </w:r>
          </w:p>
          <w:p w:rsidR="001657CF" w:rsidRPr="00A10DFD" w:rsidRDefault="001657CF">
            <w:pPr>
              <w:rPr>
                <w:sz w:val="20"/>
                <w:szCs w:val="20"/>
              </w:rPr>
            </w:pPr>
            <w:r>
              <w:rPr>
                <w:sz w:val="20"/>
                <w:szCs w:val="20"/>
              </w:rPr>
              <w:t>Literature Circle 1</w:t>
            </w:r>
          </w:p>
        </w:tc>
        <w:tc>
          <w:tcPr>
            <w:tcW w:w="4269" w:type="dxa"/>
          </w:tcPr>
          <w:p w:rsidR="001657CF" w:rsidRDefault="001657CF" w:rsidP="008841BB">
            <w:pPr>
              <w:rPr>
                <w:sz w:val="20"/>
                <w:szCs w:val="20"/>
              </w:rPr>
            </w:pPr>
            <w:r>
              <w:rPr>
                <w:sz w:val="20"/>
                <w:szCs w:val="20"/>
              </w:rPr>
              <w:t>Beers, Chapters 9-10</w:t>
            </w:r>
          </w:p>
          <w:p w:rsidR="001657CF" w:rsidRDefault="001657CF" w:rsidP="008841BB">
            <w:pPr>
              <w:rPr>
                <w:sz w:val="20"/>
                <w:szCs w:val="20"/>
              </w:rPr>
            </w:pPr>
            <w:r>
              <w:rPr>
                <w:sz w:val="20"/>
                <w:szCs w:val="20"/>
              </w:rPr>
              <w:t>Bushman &amp; Haas, Chapter 4</w:t>
            </w:r>
          </w:p>
          <w:p w:rsidR="001657CF" w:rsidRPr="00A10DFD" w:rsidRDefault="001657CF" w:rsidP="005C444D">
            <w:pPr>
              <w:rPr>
                <w:sz w:val="20"/>
                <w:szCs w:val="20"/>
              </w:rPr>
            </w:pPr>
            <w:r>
              <w:rPr>
                <w:sz w:val="20"/>
                <w:szCs w:val="20"/>
              </w:rPr>
              <w:t>Read Fantasy/Utopia text</w:t>
            </w:r>
          </w:p>
        </w:tc>
        <w:tc>
          <w:tcPr>
            <w:tcW w:w="3656" w:type="dxa"/>
          </w:tcPr>
          <w:p w:rsidR="001657CF" w:rsidRDefault="00750246" w:rsidP="008841BB">
            <w:pPr>
              <w:rPr>
                <w:sz w:val="20"/>
                <w:szCs w:val="20"/>
              </w:rPr>
            </w:pPr>
            <w:r>
              <w:rPr>
                <w:sz w:val="20"/>
                <w:szCs w:val="20"/>
              </w:rPr>
              <w:t>Blogs by Friday at 5 p.m.</w:t>
            </w:r>
          </w:p>
        </w:tc>
      </w:tr>
      <w:tr w:rsidR="001657CF" w:rsidRPr="00A10DFD" w:rsidTr="001657CF">
        <w:tc>
          <w:tcPr>
            <w:tcW w:w="672" w:type="dxa"/>
          </w:tcPr>
          <w:p w:rsidR="001657CF" w:rsidRPr="00A10DFD" w:rsidRDefault="001657CF">
            <w:pPr>
              <w:rPr>
                <w:sz w:val="20"/>
                <w:szCs w:val="20"/>
              </w:rPr>
            </w:pPr>
            <w:r>
              <w:rPr>
                <w:sz w:val="20"/>
                <w:szCs w:val="20"/>
              </w:rPr>
              <w:t>10/3</w:t>
            </w:r>
          </w:p>
        </w:tc>
        <w:tc>
          <w:tcPr>
            <w:tcW w:w="2419" w:type="dxa"/>
          </w:tcPr>
          <w:p w:rsidR="001657CF" w:rsidRDefault="001657CF" w:rsidP="00736EAD">
            <w:pPr>
              <w:rPr>
                <w:sz w:val="20"/>
                <w:szCs w:val="20"/>
              </w:rPr>
            </w:pPr>
            <w:r>
              <w:rPr>
                <w:sz w:val="20"/>
                <w:szCs w:val="20"/>
              </w:rPr>
              <w:t>Reading-Writing Connection</w:t>
            </w:r>
          </w:p>
          <w:p w:rsidR="001657CF" w:rsidRDefault="001657CF" w:rsidP="00736EAD">
            <w:pPr>
              <w:rPr>
                <w:sz w:val="20"/>
                <w:szCs w:val="20"/>
              </w:rPr>
            </w:pPr>
            <w:r>
              <w:rPr>
                <w:sz w:val="20"/>
                <w:szCs w:val="20"/>
              </w:rPr>
              <w:t>Vocabulary, Fluency, &amp; Automaticity</w:t>
            </w:r>
          </w:p>
          <w:p w:rsidR="001657CF" w:rsidRPr="00A10DFD" w:rsidRDefault="001657CF" w:rsidP="00736EAD">
            <w:pPr>
              <w:rPr>
                <w:sz w:val="20"/>
                <w:szCs w:val="20"/>
              </w:rPr>
            </w:pPr>
            <w:r>
              <w:rPr>
                <w:sz w:val="20"/>
                <w:szCs w:val="20"/>
              </w:rPr>
              <w:t>Genre: Fantasy/Utopia</w:t>
            </w:r>
          </w:p>
        </w:tc>
        <w:tc>
          <w:tcPr>
            <w:tcW w:w="4269" w:type="dxa"/>
          </w:tcPr>
          <w:p w:rsidR="001657CF" w:rsidRDefault="001657CF" w:rsidP="008841BB">
            <w:pPr>
              <w:rPr>
                <w:sz w:val="20"/>
                <w:szCs w:val="20"/>
              </w:rPr>
            </w:pPr>
            <w:r>
              <w:rPr>
                <w:sz w:val="20"/>
                <w:szCs w:val="20"/>
              </w:rPr>
              <w:t>Beers, Chapters 11-12</w:t>
            </w:r>
          </w:p>
          <w:p w:rsidR="001657CF" w:rsidRDefault="001657CF" w:rsidP="008841BB">
            <w:pPr>
              <w:rPr>
                <w:sz w:val="20"/>
                <w:szCs w:val="20"/>
              </w:rPr>
            </w:pPr>
            <w:r>
              <w:rPr>
                <w:sz w:val="20"/>
                <w:szCs w:val="20"/>
              </w:rPr>
              <w:t>Bushman &amp; Haas, Chapter 5</w:t>
            </w:r>
          </w:p>
          <w:p w:rsidR="001657CF" w:rsidRPr="004D6345" w:rsidRDefault="001657CF" w:rsidP="005C444D">
            <w:pPr>
              <w:rPr>
                <w:sz w:val="20"/>
                <w:szCs w:val="20"/>
              </w:rPr>
            </w:pPr>
            <w:r>
              <w:rPr>
                <w:sz w:val="20"/>
                <w:szCs w:val="20"/>
              </w:rPr>
              <w:t>Read Historical Fiction text</w:t>
            </w:r>
          </w:p>
        </w:tc>
        <w:tc>
          <w:tcPr>
            <w:tcW w:w="3656" w:type="dxa"/>
          </w:tcPr>
          <w:p w:rsidR="00750246" w:rsidRDefault="00750246" w:rsidP="00750246">
            <w:pPr>
              <w:rPr>
                <w:sz w:val="20"/>
                <w:szCs w:val="20"/>
              </w:rPr>
            </w:pPr>
            <w:r>
              <w:rPr>
                <w:sz w:val="20"/>
                <w:szCs w:val="20"/>
              </w:rPr>
              <w:t>Blogs by Friday at 5 p.m.</w:t>
            </w:r>
          </w:p>
          <w:p w:rsidR="001657CF" w:rsidRDefault="00750246" w:rsidP="00750246">
            <w:pPr>
              <w:rPr>
                <w:sz w:val="20"/>
                <w:szCs w:val="20"/>
              </w:rPr>
            </w:pPr>
            <w:r>
              <w:rPr>
                <w:sz w:val="20"/>
                <w:szCs w:val="20"/>
              </w:rPr>
              <w:t>Deadline for Product 2 sharing</w:t>
            </w:r>
          </w:p>
        </w:tc>
      </w:tr>
      <w:tr w:rsidR="001657CF" w:rsidRPr="00A10DFD" w:rsidTr="001657CF">
        <w:tc>
          <w:tcPr>
            <w:tcW w:w="672" w:type="dxa"/>
          </w:tcPr>
          <w:p w:rsidR="001657CF" w:rsidRPr="00A10DFD" w:rsidRDefault="001657CF">
            <w:pPr>
              <w:rPr>
                <w:sz w:val="20"/>
                <w:szCs w:val="20"/>
              </w:rPr>
            </w:pPr>
            <w:r>
              <w:rPr>
                <w:sz w:val="20"/>
                <w:szCs w:val="20"/>
              </w:rPr>
              <w:t>10/10</w:t>
            </w:r>
          </w:p>
        </w:tc>
        <w:tc>
          <w:tcPr>
            <w:tcW w:w="2419" w:type="dxa"/>
          </w:tcPr>
          <w:p w:rsidR="001657CF" w:rsidRDefault="001657CF" w:rsidP="00F05478">
            <w:pPr>
              <w:rPr>
                <w:sz w:val="20"/>
                <w:szCs w:val="20"/>
              </w:rPr>
            </w:pPr>
            <w:r>
              <w:rPr>
                <w:sz w:val="20"/>
                <w:szCs w:val="20"/>
              </w:rPr>
              <w:t>Word recognition, spelling, the language connection</w:t>
            </w:r>
          </w:p>
          <w:p w:rsidR="001657CF" w:rsidRDefault="001657CF" w:rsidP="00F05478">
            <w:pPr>
              <w:rPr>
                <w:sz w:val="20"/>
                <w:szCs w:val="20"/>
              </w:rPr>
            </w:pPr>
            <w:r>
              <w:rPr>
                <w:sz w:val="20"/>
                <w:szCs w:val="20"/>
              </w:rPr>
              <w:t xml:space="preserve">Genre: Historical Fiction </w:t>
            </w:r>
          </w:p>
          <w:p w:rsidR="001657CF" w:rsidRPr="00A10DFD" w:rsidRDefault="001657CF" w:rsidP="00F05478">
            <w:pPr>
              <w:rPr>
                <w:sz w:val="20"/>
                <w:szCs w:val="20"/>
              </w:rPr>
            </w:pPr>
            <w:r>
              <w:rPr>
                <w:sz w:val="20"/>
                <w:szCs w:val="20"/>
              </w:rPr>
              <w:t>Conferences</w:t>
            </w:r>
          </w:p>
        </w:tc>
        <w:tc>
          <w:tcPr>
            <w:tcW w:w="4269" w:type="dxa"/>
          </w:tcPr>
          <w:p w:rsidR="001657CF" w:rsidRDefault="001657CF" w:rsidP="008841BB">
            <w:pPr>
              <w:rPr>
                <w:sz w:val="20"/>
                <w:szCs w:val="20"/>
              </w:rPr>
            </w:pPr>
            <w:r>
              <w:rPr>
                <w:sz w:val="20"/>
                <w:szCs w:val="20"/>
              </w:rPr>
              <w:t>Beers, Chapters 13-end</w:t>
            </w:r>
          </w:p>
          <w:p w:rsidR="001657CF" w:rsidRDefault="001657CF" w:rsidP="008841BB">
            <w:pPr>
              <w:rPr>
                <w:i/>
                <w:sz w:val="20"/>
                <w:szCs w:val="20"/>
              </w:rPr>
            </w:pPr>
            <w:r>
              <w:rPr>
                <w:sz w:val="20"/>
                <w:szCs w:val="20"/>
              </w:rPr>
              <w:t>Bushman &amp; Haas, Chapter 6</w:t>
            </w:r>
          </w:p>
          <w:p w:rsidR="001657CF" w:rsidRPr="00A10DFD" w:rsidRDefault="001657CF" w:rsidP="00621548">
            <w:pPr>
              <w:rPr>
                <w:sz w:val="20"/>
                <w:szCs w:val="20"/>
              </w:rPr>
            </w:pPr>
            <w:r>
              <w:rPr>
                <w:sz w:val="20"/>
                <w:szCs w:val="20"/>
              </w:rPr>
              <w:t>Read Love and Sexuality text (choice of three – see required texts)</w:t>
            </w:r>
          </w:p>
        </w:tc>
        <w:tc>
          <w:tcPr>
            <w:tcW w:w="3656" w:type="dxa"/>
          </w:tcPr>
          <w:p w:rsidR="001657CF" w:rsidRDefault="00750246" w:rsidP="008841BB">
            <w:pPr>
              <w:rPr>
                <w:sz w:val="20"/>
                <w:szCs w:val="20"/>
              </w:rPr>
            </w:pPr>
            <w:r>
              <w:rPr>
                <w:sz w:val="20"/>
                <w:szCs w:val="20"/>
              </w:rPr>
              <w:t>Blogs by Friday at 5 p.m.</w:t>
            </w:r>
          </w:p>
        </w:tc>
      </w:tr>
      <w:tr w:rsidR="001657CF" w:rsidRPr="00A10DFD" w:rsidTr="001657CF">
        <w:tc>
          <w:tcPr>
            <w:tcW w:w="672" w:type="dxa"/>
          </w:tcPr>
          <w:p w:rsidR="001657CF" w:rsidRPr="00A10DFD" w:rsidRDefault="001657CF">
            <w:pPr>
              <w:rPr>
                <w:sz w:val="20"/>
                <w:szCs w:val="20"/>
              </w:rPr>
            </w:pPr>
            <w:r>
              <w:rPr>
                <w:sz w:val="20"/>
                <w:szCs w:val="20"/>
              </w:rPr>
              <w:t>10/17</w:t>
            </w:r>
          </w:p>
        </w:tc>
        <w:tc>
          <w:tcPr>
            <w:tcW w:w="2419" w:type="dxa"/>
          </w:tcPr>
          <w:p w:rsidR="001657CF" w:rsidRDefault="001657CF" w:rsidP="00FF0D51">
            <w:pPr>
              <w:rPr>
                <w:sz w:val="20"/>
                <w:szCs w:val="20"/>
              </w:rPr>
            </w:pPr>
            <w:r>
              <w:rPr>
                <w:sz w:val="20"/>
                <w:szCs w:val="20"/>
              </w:rPr>
              <w:t>Organizing the literature</w:t>
            </w:r>
          </w:p>
          <w:p w:rsidR="001657CF" w:rsidRDefault="001657CF" w:rsidP="00FF0D51">
            <w:pPr>
              <w:rPr>
                <w:sz w:val="20"/>
                <w:szCs w:val="20"/>
              </w:rPr>
            </w:pPr>
            <w:r>
              <w:rPr>
                <w:sz w:val="20"/>
                <w:szCs w:val="20"/>
              </w:rPr>
              <w:t>Mini-lessons</w:t>
            </w:r>
          </w:p>
          <w:p w:rsidR="001657CF" w:rsidRDefault="001657CF" w:rsidP="00FF0D51">
            <w:pPr>
              <w:rPr>
                <w:sz w:val="20"/>
                <w:szCs w:val="20"/>
              </w:rPr>
            </w:pPr>
            <w:r>
              <w:rPr>
                <w:sz w:val="20"/>
                <w:szCs w:val="20"/>
              </w:rPr>
              <w:t>Theme: Love and Sexuality</w:t>
            </w:r>
          </w:p>
          <w:p w:rsidR="001657CF" w:rsidRPr="00A10DFD" w:rsidRDefault="001657CF" w:rsidP="00FF0D51">
            <w:pPr>
              <w:rPr>
                <w:sz w:val="20"/>
                <w:szCs w:val="20"/>
              </w:rPr>
            </w:pPr>
          </w:p>
        </w:tc>
        <w:tc>
          <w:tcPr>
            <w:tcW w:w="4269" w:type="dxa"/>
          </w:tcPr>
          <w:p w:rsidR="001657CF" w:rsidRDefault="001657CF">
            <w:pPr>
              <w:rPr>
                <w:sz w:val="20"/>
                <w:szCs w:val="20"/>
              </w:rPr>
            </w:pPr>
            <w:r>
              <w:rPr>
                <w:sz w:val="20"/>
                <w:szCs w:val="20"/>
              </w:rPr>
              <w:t>Bushman &amp; Haas, Chapter 8</w:t>
            </w:r>
          </w:p>
          <w:p w:rsidR="001657CF" w:rsidRDefault="001657CF">
            <w:pPr>
              <w:rPr>
                <w:sz w:val="20"/>
                <w:szCs w:val="20"/>
              </w:rPr>
            </w:pPr>
            <w:r>
              <w:rPr>
                <w:sz w:val="20"/>
                <w:szCs w:val="20"/>
              </w:rPr>
              <w:t>Read  Multicultural Perspectives text</w:t>
            </w:r>
          </w:p>
          <w:p w:rsidR="001657CF" w:rsidRPr="00662FE5" w:rsidRDefault="001657CF">
            <w:pPr>
              <w:rPr>
                <w:sz w:val="20"/>
                <w:szCs w:val="20"/>
              </w:rPr>
            </w:pPr>
            <w:r>
              <w:rPr>
                <w:sz w:val="20"/>
                <w:szCs w:val="20"/>
              </w:rPr>
              <w:t>Prepare mini-lesson</w:t>
            </w:r>
          </w:p>
        </w:tc>
        <w:tc>
          <w:tcPr>
            <w:tcW w:w="3656" w:type="dxa"/>
          </w:tcPr>
          <w:p w:rsidR="001657CF" w:rsidRDefault="00750246">
            <w:pPr>
              <w:rPr>
                <w:sz w:val="20"/>
                <w:szCs w:val="20"/>
              </w:rPr>
            </w:pPr>
            <w:r>
              <w:rPr>
                <w:sz w:val="20"/>
                <w:szCs w:val="20"/>
              </w:rPr>
              <w:t>Blogs by Friday at 5 p.m.</w:t>
            </w:r>
          </w:p>
          <w:p w:rsidR="00993BA1" w:rsidRDefault="00993BA1">
            <w:pPr>
              <w:rPr>
                <w:sz w:val="20"/>
                <w:szCs w:val="20"/>
              </w:rPr>
            </w:pPr>
            <w:r>
              <w:rPr>
                <w:sz w:val="20"/>
                <w:szCs w:val="20"/>
              </w:rPr>
              <w:t>Deadline for Product 3 sharing</w:t>
            </w:r>
          </w:p>
        </w:tc>
      </w:tr>
      <w:tr w:rsidR="001657CF" w:rsidRPr="00A10DFD" w:rsidTr="001657CF">
        <w:tc>
          <w:tcPr>
            <w:tcW w:w="672" w:type="dxa"/>
          </w:tcPr>
          <w:p w:rsidR="001657CF" w:rsidRPr="00A10DFD" w:rsidRDefault="001657CF" w:rsidP="00CE2150">
            <w:pPr>
              <w:rPr>
                <w:sz w:val="20"/>
                <w:szCs w:val="20"/>
              </w:rPr>
            </w:pPr>
            <w:r>
              <w:rPr>
                <w:sz w:val="20"/>
                <w:szCs w:val="20"/>
              </w:rPr>
              <w:t>10/24</w:t>
            </w:r>
            <w:r w:rsidRPr="00A10DFD">
              <w:rPr>
                <w:sz w:val="20"/>
                <w:szCs w:val="20"/>
              </w:rPr>
              <w:t xml:space="preserve"> </w:t>
            </w:r>
          </w:p>
        </w:tc>
        <w:tc>
          <w:tcPr>
            <w:tcW w:w="2419" w:type="dxa"/>
          </w:tcPr>
          <w:p w:rsidR="001657CF" w:rsidRDefault="001657CF" w:rsidP="001C41ED">
            <w:pPr>
              <w:rPr>
                <w:sz w:val="20"/>
                <w:szCs w:val="20"/>
              </w:rPr>
            </w:pPr>
            <w:r>
              <w:rPr>
                <w:sz w:val="20"/>
                <w:szCs w:val="20"/>
              </w:rPr>
              <w:t>Diversity in YAL</w:t>
            </w:r>
          </w:p>
          <w:p w:rsidR="001657CF" w:rsidRDefault="001657CF" w:rsidP="001C41ED">
            <w:pPr>
              <w:rPr>
                <w:sz w:val="20"/>
                <w:szCs w:val="20"/>
              </w:rPr>
            </w:pPr>
            <w:r>
              <w:rPr>
                <w:sz w:val="20"/>
                <w:szCs w:val="20"/>
              </w:rPr>
              <w:t>Theme: Multicultural Perspectives</w:t>
            </w:r>
          </w:p>
          <w:p w:rsidR="001657CF" w:rsidRDefault="001657CF" w:rsidP="001C41ED">
            <w:pPr>
              <w:rPr>
                <w:sz w:val="20"/>
                <w:szCs w:val="20"/>
              </w:rPr>
            </w:pPr>
            <w:r>
              <w:rPr>
                <w:sz w:val="20"/>
                <w:szCs w:val="20"/>
              </w:rPr>
              <w:t>Lesson Presentations 1</w:t>
            </w:r>
          </w:p>
          <w:p w:rsidR="001657CF" w:rsidRPr="00A10DFD" w:rsidRDefault="001657CF" w:rsidP="001C41ED">
            <w:pPr>
              <w:rPr>
                <w:sz w:val="20"/>
                <w:szCs w:val="20"/>
              </w:rPr>
            </w:pPr>
          </w:p>
        </w:tc>
        <w:tc>
          <w:tcPr>
            <w:tcW w:w="4269" w:type="dxa"/>
          </w:tcPr>
          <w:p w:rsidR="001657CF" w:rsidRDefault="001657CF" w:rsidP="008841BB">
            <w:pPr>
              <w:rPr>
                <w:sz w:val="20"/>
                <w:szCs w:val="20"/>
              </w:rPr>
            </w:pPr>
            <w:r>
              <w:rPr>
                <w:sz w:val="20"/>
                <w:szCs w:val="20"/>
              </w:rPr>
              <w:t>Bushman &amp; Haas, Chapter 9</w:t>
            </w:r>
          </w:p>
          <w:p w:rsidR="001657CF" w:rsidRDefault="001657CF" w:rsidP="008841BB">
            <w:pPr>
              <w:rPr>
                <w:sz w:val="20"/>
                <w:szCs w:val="20"/>
              </w:rPr>
            </w:pPr>
            <w:r>
              <w:rPr>
                <w:sz w:val="20"/>
                <w:szCs w:val="20"/>
              </w:rPr>
              <w:t xml:space="preserve">EC </w:t>
            </w:r>
            <w:proofErr w:type="spellStart"/>
            <w:r>
              <w:rPr>
                <w:sz w:val="20"/>
                <w:szCs w:val="20"/>
              </w:rPr>
              <w:t>Ning</w:t>
            </w:r>
            <w:proofErr w:type="spellEnd"/>
            <w:r>
              <w:rPr>
                <w:sz w:val="20"/>
                <w:szCs w:val="20"/>
              </w:rPr>
              <w:t xml:space="preserve"> book, Chapter 1,2</w:t>
            </w:r>
          </w:p>
          <w:p w:rsidR="001657CF" w:rsidRDefault="001657CF" w:rsidP="00390E07">
            <w:pPr>
              <w:rPr>
                <w:sz w:val="20"/>
                <w:szCs w:val="20"/>
              </w:rPr>
            </w:pPr>
            <w:r>
              <w:rPr>
                <w:sz w:val="20"/>
                <w:szCs w:val="20"/>
              </w:rPr>
              <w:t>Read Biography, Autobiography, or Memoir text</w:t>
            </w:r>
          </w:p>
          <w:p w:rsidR="001657CF" w:rsidRPr="00A10DFD" w:rsidRDefault="001657CF" w:rsidP="00390E07">
            <w:pPr>
              <w:rPr>
                <w:sz w:val="20"/>
                <w:szCs w:val="20"/>
              </w:rPr>
            </w:pPr>
            <w:r>
              <w:rPr>
                <w:sz w:val="20"/>
                <w:szCs w:val="20"/>
              </w:rPr>
              <w:t>Prepare mini-lesson</w:t>
            </w:r>
          </w:p>
        </w:tc>
        <w:tc>
          <w:tcPr>
            <w:tcW w:w="3656" w:type="dxa"/>
          </w:tcPr>
          <w:p w:rsidR="00750246" w:rsidRDefault="00750246" w:rsidP="008841BB">
            <w:pPr>
              <w:rPr>
                <w:sz w:val="20"/>
                <w:szCs w:val="20"/>
              </w:rPr>
            </w:pPr>
            <w:r>
              <w:rPr>
                <w:sz w:val="20"/>
                <w:szCs w:val="20"/>
              </w:rPr>
              <w:t>Blogs by Friday at 5 p.m.</w:t>
            </w:r>
          </w:p>
          <w:p w:rsidR="00993BA1" w:rsidRDefault="00993BA1" w:rsidP="008841BB">
            <w:pPr>
              <w:rPr>
                <w:sz w:val="20"/>
                <w:szCs w:val="20"/>
              </w:rPr>
            </w:pPr>
            <w:r>
              <w:rPr>
                <w:sz w:val="20"/>
                <w:szCs w:val="20"/>
              </w:rPr>
              <w:t xml:space="preserve">Submit lesson plan </w:t>
            </w:r>
          </w:p>
          <w:p w:rsidR="001657CF" w:rsidRDefault="00993BA1" w:rsidP="008841BB">
            <w:pPr>
              <w:rPr>
                <w:sz w:val="20"/>
                <w:szCs w:val="20"/>
              </w:rPr>
            </w:pPr>
            <w:r>
              <w:rPr>
                <w:sz w:val="20"/>
                <w:szCs w:val="20"/>
              </w:rPr>
              <w:t>Lesson reflection due by Friday at 5 p.m.</w:t>
            </w:r>
          </w:p>
        </w:tc>
      </w:tr>
      <w:tr w:rsidR="001657CF" w:rsidRPr="00A10DFD" w:rsidTr="001657CF">
        <w:tc>
          <w:tcPr>
            <w:tcW w:w="672" w:type="dxa"/>
          </w:tcPr>
          <w:p w:rsidR="001657CF" w:rsidRPr="00A10DFD" w:rsidRDefault="001657CF" w:rsidP="006D6C6B">
            <w:pPr>
              <w:rPr>
                <w:sz w:val="20"/>
                <w:szCs w:val="20"/>
              </w:rPr>
            </w:pPr>
            <w:r>
              <w:rPr>
                <w:sz w:val="20"/>
                <w:szCs w:val="20"/>
              </w:rPr>
              <w:t>10/31</w:t>
            </w:r>
          </w:p>
        </w:tc>
        <w:tc>
          <w:tcPr>
            <w:tcW w:w="2419" w:type="dxa"/>
          </w:tcPr>
          <w:p w:rsidR="001657CF" w:rsidRDefault="001657CF" w:rsidP="00D53FF6">
            <w:pPr>
              <w:rPr>
                <w:sz w:val="20"/>
                <w:szCs w:val="20"/>
              </w:rPr>
            </w:pPr>
            <w:r>
              <w:rPr>
                <w:sz w:val="20"/>
                <w:szCs w:val="20"/>
              </w:rPr>
              <w:t>Media &amp; YAL</w:t>
            </w:r>
          </w:p>
          <w:p w:rsidR="001657CF" w:rsidRDefault="001657CF" w:rsidP="00D53FF6">
            <w:pPr>
              <w:rPr>
                <w:sz w:val="20"/>
                <w:szCs w:val="20"/>
              </w:rPr>
            </w:pPr>
            <w:r>
              <w:rPr>
                <w:sz w:val="20"/>
                <w:szCs w:val="20"/>
              </w:rPr>
              <w:t>Genres: Biography, Autobiography &amp; Memoir</w:t>
            </w:r>
          </w:p>
          <w:p w:rsidR="001657CF" w:rsidRPr="00A10DFD" w:rsidRDefault="001657CF" w:rsidP="00D53FF6">
            <w:pPr>
              <w:rPr>
                <w:sz w:val="20"/>
                <w:szCs w:val="20"/>
              </w:rPr>
            </w:pPr>
          </w:p>
        </w:tc>
        <w:tc>
          <w:tcPr>
            <w:tcW w:w="4269" w:type="dxa"/>
          </w:tcPr>
          <w:p w:rsidR="001657CF" w:rsidRDefault="001657CF" w:rsidP="008841BB">
            <w:pPr>
              <w:rPr>
                <w:sz w:val="20"/>
                <w:szCs w:val="20"/>
              </w:rPr>
            </w:pPr>
            <w:r>
              <w:rPr>
                <w:sz w:val="20"/>
                <w:szCs w:val="20"/>
              </w:rPr>
              <w:t>Bushman &amp; Haas, Chapter 10</w:t>
            </w:r>
          </w:p>
          <w:p w:rsidR="001657CF" w:rsidRDefault="001657CF" w:rsidP="008841BB">
            <w:pPr>
              <w:rPr>
                <w:sz w:val="20"/>
                <w:szCs w:val="20"/>
              </w:rPr>
            </w:pPr>
            <w:r>
              <w:rPr>
                <w:sz w:val="20"/>
                <w:szCs w:val="20"/>
              </w:rPr>
              <w:t xml:space="preserve">EC </w:t>
            </w:r>
            <w:proofErr w:type="spellStart"/>
            <w:r>
              <w:rPr>
                <w:sz w:val="20"/>
                <w:szCs w:val="20"/>
              </w:rPr>
              <w:t>Ning</w:t>
            </w:r>
            <w:proofErr w:type="spellEnd"/>
            <w:r>
              <w:rPr>
                <w:sz w:val="20"/>
                <w:szCs w:val="20"/>
              </w:rPr>
              <w:t>, Chapter 3, 4</w:t>
            </w:r>
          </w:p>
          <w:p w:rsidR="001657CF" w:rsidRDefault="001657CF">
            <w:pPr>
              <w:rPr>
                <w:sz w:val="20"/>
                <w:szCs w:val="20"/>
              </w:rPr>
            </w:pPr>
            <w:r>
              <w:rPr>
                <w:sz w:val="20"/>
                <w:szCs w:val="20"/>
              </w:rPr>
              <w:t>Theme: Government Control</w:t>
            </w:r>
          </w:p>
          <w:p w:rsidR="001657CF" w:rsidRPr="00A10DFD" w:rsidRDefault="001657CF">
            <w:pPr>
              <w:rPr>
                <w:sz w:val="20"/>
                <w:szCs w:val="20"/>
              </w:rPr>
            </w:pPr>
            <w:r>
              <w:rPr>
                <w:sz w:val="20"/>
                <w:szCs w:val="20"/>
              </w:rPr>
              <w:t>Prepare mini-lesson</w:t>
            </w:r>
          </w:p>
        </w:tc>
        <w:tc>
          <w:tcPr>
            <w:tcW w:w="3656" w:type="dxa"/>
          </w:tcPr>
          <w:p w:rsidR="001657CF" w:rsidRDefault="00750246" w:rsidP="008841BB">
            <w:pPr>
              <w:rPr>
                <w:sz w:val="20"/>
                <w:szCs w:val="20"/>
              </w:rPr>
            </w:pPr>
            <w:r>
              <w:rPr>
                <w:sz w:val="20"/>
                <w:szCs w:val="20"/>
              </w:rPr>
              <w:t>Blogs by Friday at 5 p.m.</w:t>
            </w:r>
          </w:p>
        </w:tc>
      </w:tr>
      <w:tr w:rsidR="001657CF" w:rsidRPr="00A10DFD" w:rsidTr="001657CF">
        <w:tc>
          <w:tcPr>
            <w:tcW w:w="672" w:type="dxa"/>
          </w:tcPr>
          <w:p w:rsidR="001657CF" w:rsidRPr="00A10DFD" w:rsidRDefault="001657CF">
            <w:pPr>
              <w:rPr>
                <w:sz w:val="20"/>
                <w:szCs w:val="20"/>
              </w:rPr>
            </w:pPr>
            <w:r>
              <w:rPr>
                <w:sz w:val="20"/>
                <w:szCs w:val="20"/>
              </w:rPr>
              <w:t>11/7</w:t>
            </w:r>
          </w:p>
        </w:tc>
        <w:tc>
          <w:tcPr>
            <w:tcW w:w="2419" w:type="dxa"/>
          </w:tcPr>
          <w:p w:rsidR="001657CF" w:rsidRDefault="001657CF">
            <w:pPr>
              <w:rPr>
                <w:sz w:val="20"/>
                <w:szCs w:val="20"/>
              </w:rPr>
            </w:pPr>
            <w:r>
              <w:rPr>
                <w:sz w:val="20"/>
                <w:szCs w:val="20"/>
              </w:rPr>
              <w:t>Censorship Issues</w:t>
            </w:r>
          </w:p>
          <w:p w:rsidR="001657CF" w:rsidRDefault="001657CF">
            <w:pPr>
              <w:rPr>
                <w:sz w:val="20"/>
                <w:szCs w:val="20"/>
              </w:rPr>
            </w:pPr>
            <w:r>
              <w:rPr>
                <w:sz w:val="20"/>
                <w:szCs w:val="20"/>
              </w:rPr>
              <w:lastRenderedPageBreak/>
              <w:t>Theme: Government Control</w:t>
            </w:r>
          </w:p>
          <w:p w:rsidR="001657CF" w:rsidRDefault="001657CF">
            <w:pPr>
              <w:rPr>
                <w:sz w:val="20"/>
                <w:szCs w:val="20"/>
              </w:rPr>
            </w:pPr>
            <w:r>
              <w:rPr>
                <w:sz w:val="20"/>
                <w:szCs w:val="20"/>
              </w:rPr>
              <w:t>Literature Circle 2</w:t>
            </w:r>
          </w:p>
          <w:p w:rsidR="001657CF" w:rsidRPr="00A10DFD" w:rsidRDefault="001657CF">
            <w:pPr>
              <w:rPr>
                <w:sz w:val="20"/>
                <w:szCs w:val="20"/>
              </w:rPr>
            </w:pPr>
          </w:p>
        </w:tc>
        <w:tc>
          <w:tcPr>
            <w:tcW w:w="4269" w:type="dxa"/>
          </w:tcPr>
          <w:p w:rsidR="001657CF" w:rsidRDefault="001657CF">
            <w:pPr>
              <w:rPr>
                <w:sz w:val="20"/>
                <w:szCs w:val="20"/>
              </w:rPr>
            </w:pPr>
            <w:r>
              <w:rPr>
                <w:sz w:val="20"/>
                <w:szCs w:val="20"/>
              </w:rPr>
              <w:lastRenderedPageBreak/>
              <w:t>Bushman &amp; Haas, Chapter 11</w:t>
            </w:r>
          </w:p>
          <w:p w:rsidR="001657CF" w:rsidRDefault="001657CF">
            <w:pPr>
              <w:rPr>
                <w:sz w:val="20"/>
                <w:szCs w:val="20"/>
              </w:rPr>
            </w:pPr>
            <w:r>
              <w:rPr>
                <w:sz w:val="20"/>
                <w:szCs w:val="20"/>
              </w:rPr>
              <w:lastRenderedPageBreak/>
              <w:t xml:space="preserve">EC </w:t>
            </w:r>
            <w:proofErr w:type="spellStart"/>
            <w:r>
              <w:rPr>
                <w:sz w:val="20"/>
                <w:szCs w:val="20"/>
              </w:rPr>
              <w:t>Ning</w:t>
            </w:r>
            <w:proofErr w:type="spellEnd"/>
            <w:r>
              <w:rPr>
                <w:sz w:val="20"/>
                <w:szCs w:val="20"/>
              </w:rPr>
              <w:t>, Chapter 4,5</w:t>
            </w:r>
          </w:p>
          <w:p w:rsidR="001657CF" w:rsidRDefault="001657CF">
            <w:pPr>
              <w:rPr>
                <w:sz w:val="20"/>
                <w:szCs w:val="20"/>
              </w:rPr>
            </w:pPr>
            <w:r>
              <w:rPr>
                <w:sz w:val="20"/>
                <w:szCs w:val="20"/>
              </w:rPr>
              <w:t>Read Poetry text</w:t>
            </w:r>
          </w:p>
          <w:p w:rsidR="001657CF" w:rsidRPr="006A2322" w:rsidRDefault="001657CF" w:rsidP="00B83840">
            <w:pPr>
              <w:rPr>
                <w:sz w:val="20"/>
                <w:szCs w:val="20"/>
              </w:rPr>
            </w:pPr>
            <w:r>
              <w:rPr>
                <w:sz w:val="20"/>
                <w:szCs w:val="20"/>
              </w:rPr>
              <w:t xml:space="preserve">Prepare mini-lesson </w:t>
            </w:r>
          </w:p>
        </w:tc>
        <w:tc>
          <w:tcPr>
            <w:tcW w:w="3656" w:type="dxa"/>
          </w:tcPr>
          <w:p w:rsidR="001657CF" w:rsidRDefault="00750246">
            <w:pPr>
              <w:rPr>
                <w:sz w:val="20"/>
                <w:szCs w:val="20"/>
              </w:rPr>
            </w:pPr>
            <w:r>
              <w:rPr>
                <w:sz w:val="20"/>
                <w:szCs w:val="20"/>
              </w:rPr>
              <w:lastRenderedPageBreak/>
              <w:t>Blogs by Friday at 5 p.m.</w:t>
            </w:r>
          </w:p>
          <w:p w:rsidR="00993BA1" w:rsidRDefault="00993BA1">
            <w:pPr>
              <w:rPr>
                <w:sz w:val="20"/>
                <w:szCs w:val="20"/>
              </w:rPr>
            </w:pPr>
          </w:p>
        </w:tc>
      </w:tr>
      <w:tr w:rsidR="001657CF" w:rsidRPr="00A10DFD" w:rsidTr="001657CF">
        <w:tc>
          <w:tcPr>
            <w:tcW w:w="672" w:type="dxa"/>
          </w:tcPr>
          <w:p w:rsidR="001657CF" w:rsidRDefault="001657CF">
            <w:pPr>
              <w:rPr>
                <w:sz w:val="20"/>
                <w:szCs w:val="20"/>
              </w:rPr>
            </w:pPr>
            <w:r>
              <w:rPr>
                <w:sz w:val="20"/>
                <w:szCs w:val="20"/>
              </w:rPr>
              <w:lastRenderedPageBreak/>
              <w:t>11/14</w:t>
            </w:r>
          </w:p>
        </w:tc>
        <w:tc>
          <w:tcPr>
            <w:tcW w:w="2419" w:type="dxa"/>
          </w:tcPr>
          <w:p w:rsidR="001657CF" w:rsidRDefault="001657CF">
            <w:pPr>
              <w:rPr>
                <w:sz w:val="20"/>
                <w:szCs w:val="20"/>
              </w:rPr>
            </w:pPr>
            <w:r>
              <w:rPr>
                <w:sz w:val="20"/>
                <w:szCs w:val="20"/>
              </w:rPr>
              <w:t>History of YAL</w:t>
            </w:r>
          </w:p>
          <w:p w:rsidR="001657CF" w:rsidRDefault="001657CF">
            <w:pPr>
              <w:rPr>
                <w:sz w:val="20"/>
                <w:szCs w:val="20"/>
              </w:rPr>
            </w:pPr>
            <w:r>
              <w:rPr>
                <w:sz w:val="20"/>
                <w:szCs w:val="20"/>
              </w:rPr>
              <w:t>Genre: Poetry</w:t>
            </w:r>
          </w:p>
          <w:p w:rsidR="001657CF" w:rsidRPr="003401D5" w:rsidRDefault="001657CF" w:rsidP="00E46961">
            <w:pPr>
              <w:rPr>
                <w:sz w:val="20"/>
                <w:szCs w:val="20"/>
              </w:rPr>
            </w:pPr>
            <w:r>
              <w:rPr>
                <w:sz w:val="20"/>
                <w:szCs w:val="20"/>
              </w:rPr>
              <w:t xml:space="preserve">Lesson Presentation  2 </w:t>
            </w:r>
            <w:r w:rsidR="00E1477F">
              <w:rPr>
                <w:sz w:val="20"/>
                <w:szCs w:val="20"/>
              </w:rPr>
              <w:t>(video-taped)</w:t>
            </w:r>
          </w:p>
        </w:tc>
        <w:tc>
          <w:tcPr>
            <w:tcW w:w="4269" w:type="dxa"/>
          </w:tcPr>
          <w:p w:rsidR="001657CF" w:rsidRDefault="001657CF" w:rsidP="00C003E2">
            <w:pPr>
              <w:rPr>
                <w:sz w:val="20"/>
                <w:szCs w:val="20"/>
              </w:rPr>
            </w:pPr>
            <w:r>
              <w:rPr>
                <w:sz w:val="20"/>
                <w:szCs w:val="20"/>
              </w:rPr>
              <w:t xml:space="preserve">EC </w:t>
            </w:r>
            <w:proofErr w:type="spellStart"/>
            <w:r>
              <w:rPr>
                <w:sz w:val="20"/>
                <w:szCs w:val="20"/>
              </w:rPr>
              <w:t>Ning</w:t>
            </w:r>
            <w:proofErr w:type="spellEnd"/>
            <w:r>
              <w:rPr>
                <w:sz w:val="20"/>
                <w:szCs w:val="20"/>
              </w:rPr>
              <w:t xml:space="preserve"> book, Chapters 5 &amp; 6</w:t>
            </w:r>
          </w:p>
          <w:p w:rsidR="001657CF" w:rsidRDefault="001657CF" w:rsidP="00E46961">
            <w:pPr>
              <w:rPr>
                <w:sz w:val="20"/>
                <w:szCs w:val="20"/>
              </w:rPr>
            </w:pPr>
            <w:r>
              <w:rPr>
                <w:sz w:val="20"/>
                <w:szCs w:val="20"/>
              </w:rPr>
              <w:t xml:space="preserve">Find one article pertaining to YAL from </w:t>
            </w:r>
            <w:r w:rsidRPr="00E46961">
              <w:rPr>
                <w:i/>
                <w:sz w:val="20"/>
                <w:szCs w:val="20"/>
              </w:rPr>
              <w:t>English Journal</w:t>
            </w:r>
            <w:r>
              <w:rPr>
                <w:sz w:val="20"/>
                <w:szCs w:val="20"/>
              </w:rPr>
              <w:t>.  Upload article and short reflection to your blog.</w:t>
            </w:r>
          </w:p>
          <w:p w:rsidR="001657CF" w:rsidRDefault="001657CF" w:rsidP="00E46961">
            <w:pPr>
              <w:rPr>
                <w:sz w:val="20"/>
                <w:szCs w:val="20"/>
              </w:rPr>
            </w:pPr>
            <w:r>
              <w:rPr>
                <w:sz w:val="20"/>
                <w:szCs w:val="20"/>
              </w:rPr>
              <w:t xml:space="preserve">Read </w:t>
            </w:r>
            <w:r w:rsidR="003D2E40">
              <w:rPr>
                <w:sz w:val="20"/>
                <w:szCs w:val="20"/>
              </w:rPr>
              <w:t xml:space="preserve">Survival and </w:t>
            </w:r>
            <w:r>
              <w:rPr>
                <w:sz w:val="20"/>
                <w:szCs w:val="20"/>
              </w:rPr>
              <w:t>Mystery text</w:t>
            </w:r>
          </w:p>
          <w:p w:rsidR="001657CF" w:rsidRPr="00A10DFD" w:rsidRDefault="001657CF" w:rsidP="00E46961">
            <w:pPr>
              <w:rPr>
                <w:sz w:val="20"/>
                <w:szCs w:val="20"/>
              </w:rPr>
            </w:pPr>
          </w:p>
        </w:tc>
        <w:tc>
          <w:tcPr>
            <w:tcW w:w="3656" w:type="dxa"/>
          </w:tcPr>
          <w:p w:rsidR="00750246" w:rsidRDefault="00750246" w:rsidP="00C003E2">
            <w:pPr>
              <w:rPr>
                <w:sz w:val="20"/>
                <w:szCs w:val="20"/>
              </w:rPr>
            </w:pPr>
            <w:r>
              <w:rPr>
                <w:sz w:val="20"/>
                <w:szCs w:val="20"/>
              </w:rPr>
              <w:t>Blogs by Friday at 5 p.m.</w:t>
            </w:r>
          </w:p>
          <w:p w:rsidR="001657CF" w:rsidRDefault="00993BA1" w:rsidP="00C003E2">
            <w:pPr>
              <w:rPr>
                <w:sz w:val="20"/>
                <w:szCs w:val="20"/>
              </w:rPr>
            </w:pPr>
            <w:r>
              <w:rPr>
                <w:sz w:val="20"/>
                <w:szCs w:val="20"/>
              </w:rPr>
              <w:t>Submit lesson plan</w:t>
            </w:r>
          </w:p>
          <w:p w:rsidR="00993BA1" w:rsidRDefault="00993BA1" w:rsidP="00C003E2">
            <w:pPr>
              <w:rPr>
                <w:sz w:val="20"/>
                <w:szCs w:val="20"/>
              </w:rPr>
            </w:pPr>
            <w:r>
              <w:rPr>
                <w:sz w:val="20"/>
                <w:szCs w:val="20"/>
              </w:rPr>
              <w:t>Lesson reflection due by Friday at 5 p.m.</w:t>
            </w:r>
          </w:p>
        </w:tc>
      </w:tr>
      <w:tr w:rsidR="00A537CF" w:rsidRPr="00A10DFD" w:rsidTr="000C4BA9">
        <w:tc>
          <w:tcPr>
            <w:tcW w:w="672" w:type="dxa"/>
          </w:tcPr>
          <w:p w:rsidR="00A537CF" w:rsidRDefault="00A537CF">
            <w:pPr>
              <w:rPr>
                <w:sz w:val="20"/>
                <w:szCs w:val="20"/>
              </w:rPr>
            </w:pPr>
            <w:r>
              <w:rPr>
                <w:sz w:val="20"/>
                <w:szCs w:val="20"/>
              </w:rPr>
              <w:t>11/21</w:t>
            </w:r>
          </w:p>
        </w:tc>
        <w:tc>
          <w:tcPr>
            <w:tcW w:w="10344" w:type="dxa"/>
            <w:gridSpan w:val="3"/>
          </w:tcPr>
          <w:p w:rsidR="00A537CF" w:rsidRPr="0026166E" w:rsidRDefault="00A537CF" w:rsidP="00A537CF">
            <w:pPr>
              <w:rPr>
                <w:b/>
              </w:rPr>
            </w:pPr>
            <w:r>
              <w:rPr>
                <w:b/>
              </w:rPr>
              <w:t>No class----------------------------</w:t>
            </w:r>
            <w:r w:rsidRPr="0026166E">
              <w:rPr>
                <w:b/>
              </w:rPr>
              <w:t>Happy Thanksgiving!</w:t>
            </w:r>
            <w:r>
              <w:rPr>
                <w:b/>
              </w:rPr>
              <w:t>-----------------------------------------no class!</w:t>
            </w:r>
          </w:p>
        </w:tc>
      </w:tr>
      <w:tr w:rsidR="001657CF" w:rsidRPr="00A10DFD" w:rsidTr="001657CF">
        <w:trPr>
          <w:trHeight w:val="1165"/>
        </w:trPr>
        <w:tc>
          <w:tcPr>
            <w:tcW w:w="672" w:type="dxa"/>
          </w:tcPr>
          <w:p w:rsidR="001657CF" w:rsidRDefault="001657CF">
            <w:pPr>
              <w:rPr>
                <w:sz w:val="20"/>
                <w:szCs w:val="20"/>
              </w:rPr>
            </w:pPr>
            <w:r>
              <w:rPr>
                <w:sz w:val="20"/>
                <w:szCs w:val="20"/>
              </w:rPr>
              <w:t>11/28</w:t>
            </w:r>
          </w:p>
        </w:tc>
        <w:tc>
          <w:tcPr>
            <w:tcW w:w="2419" w:type="dxa"/>
          </w:tcPr>
          <w:p w:rsidR="001657CF" w:rsidRDefault="001657CF">
            <w:pPr>
              <w:rPr>
                <w:sz w:val="20"/>
                <w:szCs w:val="20"/>
              </w:rPr>
            </w:pPr>
            <w:r>
              <w:rPr>
                <w:sz w:val="20"/>
                <w:szCs w:val="20"/>
              </w:rPr>
              <w:t>Current Trends in teaching YAL</w:t>
            </w:r>
          </w:p>
          <w:p w:rsidR="001657CF" w:rsidRDefault="001657CF">
            <w:pPr>
              <w:rPr>
                <w:sz w:val="20"/>
                <w:szCs w:val="20"/>
              </w:rPr>
            </w:pPr>
            <w:r>
              <w:rPr>
                <w:sz w:val="20"/>
                <w:szCs w:val="20"/>
              </w:rPr>
              <w:t>Theme: Survival</w:t>
            </w:r>
            <w:r w:rsidR="001820C6">
              <w:rPr>
                <w:sz w:val="20"/>
                <w:szCs w:val="20"/>
              </w:rPr>
              <w:t xml:space="preserve"> and Mystery</w:t>
            </w:r>
          </w:p>
          <w:p w:rsidR="001657CF" w:rsidRPr="00A10DFD" w:rsidRDefault="001657CF">
            <w:pPr>
              <w:rPr>
                <w:sz w:val="20"/>
                <w:szCs w:val="20"/>
              </w:rPr>
            </w:pPr>
            <w:r>
              <w:rPr>
                <w:sz w:val="20"/>
                <w:szCs w:val="20"/>
              </w:rPr>
              <w:t>Conferences</w:t>
            </w:r>
          </w:p>
        </w:tc>
        <w:tc>
          <w:tcPr>
            <w:tcW w:w="4269" w:type="dxa"/>
          </w:tcPr>
          <w:p w:rsidR="001657CF" w:rsidRDefault="001657CF" w:rsidP="00C003E2">
            <w:pPr>
              <w:rPr>
                <w:sz w:val="20"/>
                <w:szCs w:val="20"/>
              </w:rPr>
            </w:pPr>
            <w:r>
              <w:rPr>
                <w:sz w:val="20"/>
                <w:szCs w:val="20"/>
              </w:rPr>
              <w:t xml:space="preserve">EC </w:t>
            </w:r>
            <w:proofErr w:type="spellStart"/>
            <w:r>
              <w:rPr>
                <w:sz w:val="20"/>
                <w:szCs w:val="20"/>
              </w:rPr>
              <w:t>Ning</w:t>
            </w:r>
            <w:proofErr w:type="spellEnd"/>
            <w:r>
              <w:rPr>
                <w:sz w:val="20"/>
                <w:szCs w:val="20"/>
              </w:rPr>
              <w:t xml:space="preserve"> book, Chapter </w:t>
            </w:r>
            <w:bookmarkStart w:id="1" w:name="_GoBack"/>
            <w:bookmarkEnd w:id="1"/>
            <w:r w:rsidR="003D2E40">
              <w:rPr>
                <w:sz w:val="20"/>
                <w:szCs w:val="20"/>
              </w:rPr>
              <w:t>7-</w:t>
            </w:r>
            <w:r>
              <w:rPr>
                <w:sz w:val="20"/>
                <w:szCs w:val="20"/>
              </w:rPr>
              <w:t>9, conclusion</w:t>
            </w:r>
          </w:p>
          <w:p w:rsidR="001657CF" w:rsidRDefault="001657CF" w:rsidP="00C003E2">
            <w:pPr>
              <w:rPr>
                <w:sz w:val="20"/>
                <w:szCs w:val="20"/>
              </w:rPr>
            </w:pPr>
            <w:r>
              <w:rPr>
                <w:sz w:val="20"/>
                <w:szCs w:val="20"/>
              </w:rPr>
              <w:t xml:space="preserve">Find </w:t>
            </w:r>
            <w:r w:rsidR="003D2E40">
              <w:rPr>
                <w:sz w:val="20"/>
                <w:szCs w:val="20"/>
              </w:rPr>
              <w:t xml:space="preserve">two </w:t>
            </w:r>
            <w:r>
              <w:rPr>
                <w:sz w:val="20"/>
                <w:szCs w:val="20"/>
              </w:rPr>
              <w:t>article</w:t>
            </w:r>
            <w:r w:rsidR="003D2E40">
              <w:rPr>
                <w:sz w:val="20"/>
                <w:szCs w:val="20"/>
              </w:rPr>
              <w:t>s</w:t>
            </w:r>
            <w:r>
              <w:rPr>
                <w:sz w:val="20"/>
                <w:szCs w:val="20"/>
              </w:rPr>
              <w:t xml:space="preserve"> pertaining to YAL from </w:t>
            </w:r>
            <w:r w:rsidRPr="00E46961">
              <w:rPr>
                <w:i/>
                <w:sz w:val="20"/>
                <w:szCs w:val="20"/>
              </w:rPr>
              <w:t>English Journal</w:t>
            </w:r>
            <w:r>
              <w:rPr>
                <w:sz w:val="20"/>
                <w:szCs w:val="20"/>
              </w:rPr>
              <w:t>.  Upload article and short reflection to your blog.</w:t>
            </w:r>
          </w:p>
          <w:p w:rsidR="00C62791" w:rsidRDefault="00C62791" w:rsidP="00C003E2">
            <w:pPr>
              <w:rPr>
                <w:sz w:val="20"/>
                <w:szCs w:val="20"/>
              </w:rPr>
            </w:pPr>
            <w:r>
              <w:rPr>
                <w:sz w:val="20"/>
                <w:szCs w:val="20"/>
              </w:rPr>
              <w:t xml:space="preserve">Read </w:t>
            </w:r>
            <w:r w:rsidR="00993BA1">
              <w:rPr>
                <w:sz w:val="20"/>
                <w:szCs w:val="20"/>
              </w:rPr>
              <w:t>graphic novel</w:t>
            </w:r>
          </w:p>
          <w:p w:rsidR="001657CF" w:rsidRPr="00A10DFD" w:rsidRDefault="001657CF" w:rsidP="008C59D4">
            <w:pPr>
              <w:rPr>
                <w:sz w:val="20"/>
                <w:szCs w:val="20"/>
              </w:rPr>
            </w:pPr>
          </w:p>
        </w:tc>
        <w:tc>
          <w:tcPr>
            <w:tcW w:w="3656" w:type="dxa"/>
          </w:tcPr>
          <w:p w:rsidR="001657CF" w:rsidRDefault="00750246" w:rsidP="00C003E2">
            <w:pPr>
              <w:rPr>
                <w:sz w:val="20"/>
                <w:szCs w:val="20"/>
              </w:rPr>
            </w:pPr>
            <w:r>
              <w:rPr>
                <w:sz w:val="20"/>
                <w:szCs w:val="20"/>
              </w:rPr>
              <w:t>Blogs by Friday at 5 p.m.</w:t>
            </w:r>
          </w:p>
          <w:p w:rsidR="00993BA1" w:rsidRDefault="001820C6" w:rsidP="00C003E2">
            <w:pPr>
              <w:rPr>
                <w:sz w:val="20"/>
                <w:szCs w:val="20"/>
              </w:rPr>
            </w:pPr>
            <w:r>
              <w:rPr>
                <w:sz w:val="20"/>
                <w:szCs w:val="20"/>
              </w:rPr>
              <w:t>Deadline for Product 4 sharing</w:t>
            </w:r>
          </w:p>
        </w:tc>
      </w:tr>
      <w:tr w:rsidR="001657CF" w:rsidRPr="00A10DFD" w:rsidTr="001657CF">
        <w:tc>
          <w:tcPr>
            <w:tcW w:w="672" w:type="dxa"/>
          </w:tcPr>
          <w:p w:rsidR="001657CF" w:rsidRDefault="001657CF">
            <w:pPr>
              <w:rPr>
                <w:sz w:val="20"/>
                <w:szCs w:val="20"/>
              </w:rPr>
            </w:pPr>
            <w:r>
              <w:rPr>
                <w:sz w:val="20"/>
                <w:szCs w:val="20"/>
              </w:rPr>
              <w:t>12/5</w:t>
            </w:r>
          </w:p>
        </w:tc>
        <w:tc>
          <w:tcPr>
            <w:tcW w:w="2419" w:type="dxa"/>
          </w:tcPr>
          <w:p w:rsidR="001657CF" w:rsidRDefault="001657CF">
            <w:pPr>
              <w:rPr>
                <w:sz w:val="20"/>
                <w:szCs w:val="20"/>
              </w:rPr>
            </w:pPr>
            <w:r>
              <w:rPr>
                <w:sz w:val="20"/>
                <w:szCs w:val="20"/>
              </w:rPr>
              <w:t>Current Trends in teaching YAL</w:t>
            </w:r>
          </w:p>
          <w:p w:rsidR="00993BA1" w:rsidRDefault="00993BA1">
            <w:pPr>
              <w:rPr>
                <w:sz w:val="20"/>
                <w:szCs w:val="20"/>
              </w:rPr>
            </w:pPr>
            <w:r>
              <w:rPr>
                <w:sz w:val="20"/>
                <w:szCs w:val="20"/>
              </w:rPr>
              <w:t>Genre: Graphic novel</w:t>
            </w:r>
          </w:p>
          <w:p w:rsidR="001657CF" w:rsidRPr="00A10DFD" w:rsidRDefault="001657CF">
            <w:pPr>
              <w:rPr>
                <w:sz w:val="20"/>
                <w:szCs w:val="20"/>
              </w:rPr>
            </w:pPr>
            <w:r>
              <w:rPr>
                <w:sz w:val="20"/>
                <w:szCs w:val="20"/>
              </w:rPr>
              <w:t>Literary Theory</w:t>
            </w:r>
          </w:p>
        </w:tc>
        <w:tc>
          <w:tcPr>
            <w:tcW w:w="4269" w:type="dxa"/>
          </w:tcPr>
          <w:p w:rsidR="001657CF" w:rsidRDefault="001657CF" w:rsidP="00DA4465">
            <w:pPr>
              <w:rPr>
                <w:sz w:val="20"/>
                <w:szCs w:val="20"/>
              </w:rPr>
            </w:pPr>
            <w:r>
              <w:rPr>
                <w:sz w:val="20"/>
                <w:szCs w:val="20"/>
              </w:rPr>
              <w:t>Prepare for Choice Professional book talk presentation</w:t>
            </w:r>
          </w:p>
          <w:p w:rsidR="00993BA1" w:rsidRDefault="00993BA1" w:rsidP="00DA4465">
            <w:pPr>
              <w:rPr>
                <w:sz w:val="20"/>
                <w:szCs w:val="20"/>
              </w:rPr>
            </w:pPr>
            <w:r>
              <w:rPr>
                <w:sz w:val="20"/>
                <w:szCs w:val="20"/>
              </w:rPr>
              <w:t>Read Making decisions text</w:t>
            </w:r>
          </w:p>
          <w:p w:rsidR="001657CF" w:rsidRPr="00A10DFD" w:rsidRDefault="001657CF" w:rsidP="00750246">
            <w:pPr>
              <w:rPr>
                <w:sz w:val="20"/>
                <w:szCs w:val="20"/>
              </w:rPr>
            </w:pPr>
            <w:r>
              <w:rPr>
                <w:sz w:val="20"/>
                <w:szCs w:val="20"/>
              </w:rPr>
              <w:t xml:space="preserve">Write and </w:t>
            </w:r>
            <w:r w:rsidR="00750246">
              <w:rPr>
                <w:sz w:val="20"/>
                <w:szCs w:val="20"/>
              </w:rPr>
              <w:t>upload</w:t>
            </w:r>
            <w:r>
              <w:rPr>
                <w:sz w:val="20"/>
                <w:szCs w:val="20"/>
              </w:rPr>
              <w:t xml:space="preserve"> Real World Readers reflection</w:t>
            </w:r>
            <w:r w:rsidR="00750246">
              <w:rPr>
                <w:sz w:val="20"/>
                <w:szCs w:val="20"/>
              </w:rPr>
              <w:t xml:space="preserve"> to Scholar</w:t>
            </w:r>
            <w:r>
              <w:rPr>
                <w:sz w:val="20"/>
                <w:szCs w:val="20"/>
              </w:rPr>
              <w:t xml:space="preserve">.  </w:t>
            </w:r>
          </w:p>
        </w:tc>
        <w:tc>
          <w:tcPr>
            <w:tcW w:w="3656" w:type="dxa"/>
          </w:tcPr>
          <w:p w:rsidR="00750246" w:rsidRDefault="00750246" w:rsidP="00DA4465">
            <w:pPr>
              <w:rPr>
                <w:sz w:val="20"/>
                <w:szCs w:val="20"/>
              </w:rPr>
            </w:pPr>
            <w:r>
              <w:rPr>
                <w:sz w:val="20"/>
                <w:szCs w:val="20"/>
              </w:rPr>
              <w:t>Blogs by Friday at 5 p.m.</w:t>
            </w:r>
          </w:p>
          <w:p w:rsidR="001657CF" w:rsidRDefault="00750246" w:rsidP="00DA4465">
            <w:pPr>
              <w:rPr>
                <w:sz w:val="20"/>
                <w:szCs w:val="20"/>
              </w:rPr>
            </w:pPr>
            <w:r>
              <w:rPr>
                <w:sz w:val="20"/>
                <w:szCs w:val="20"/>
              </w:rPr>
              <w:t>Deadline for Product 5 sharing</w:t>
            </w:r>
          </w:p>
        </w:tc>
      </w:tr>
      <w:tr w:rsidR="001657CF" w:rsidRPr="00A10DFD" w:rsidTr="001657CF">
        <w:tc>
          <w:tcPr>
            <w:tcW w:w="672" w:type="dxa"/>
          </w:tcPr>
          <w:p w:rsidR="001657CF" w:rsidRDefault="001657CF">
            <w:pPr>
              <w:rPr>
                <w:sz w:val="20"/>
                <w:szCs w:val="20"/>
              </w:rPr>
            </w:pPr>
            <w:r>
              <w:rPr>
                <w:sz w:val="20"/>
                <w:szCs w:val="20"/>
              </w:rPr>
              <w:t>12/12</w:t>
            </w:r>
          </w:p>
        </w:tc>
        <w:tc>
          <w:tcPr>
            <w:tcW w:w="2419" w:type="dxa"/>
          </w:tcPr>
          <w:p w:rsidR="00993BA1" w:rsidRDefault="001657CF" w:rsidP="00DA4465">
            <w:pPr>
              <w:rPr>
                <w:sz w:val="20"/>
                <w:szCs w:val="20"/>
              </w:rPr>
            </w:pPr>
            <w:r>
              <w:rPr>
                <w:sz w:val="20"/>
                <w:szCs w:val="20"/>
              </w:rPr>
              <w:t xml:space="preserve">Using </w:t>
            </w:r>
            <w:proofErr w:type="spellStart"/>
            <w:r>
              <w:rPr>
                <w:sz w:val="20"/>
                <w:szCs w:val="20"/>
              </w:rPr>
              <w:t>Diigo</w:t>
            </w:r>
            <w:proofErr w:type="spellEnd"/>
            <w:r>
              <w:rPr>
                <w:sz w:val="20"/>
                <w:szCs w:val="20"/>
              </w:rPr>
              <w:t xml:space="preserve"> to organize and share</w:t>
            </w:r>
          </w:p>
          <w:p w:rsidR="001657CF" w:rsidRDefault="00993BA1" w:rsidP="00DA4465">
            <w:pPr>
              <w:rPr>
                <w:sz w:val="20"/>
                <w:szCs w:val="20"/>
              </w:rPr>
            </w:pPr>
            <w:r>
              <w:rPr>
                <w:sz w:val="20"/>
                <w:szCs w:val="20"/>
              </w:rPr>
              <w:t>Theme: Making decisions</w:t>
            </w:r>
            <w:r w:rsidR="001657CF">
              <w:rPr>
                <w:sz w:val="20"/>
                <w:szCs w:val="20"/>
              </w:rPr>
              <w:t xml:space="preserve"> </w:t>
            </w:r>
          </w:p>
          <w:p w:rsidR="001657CF" w:rsidRDefault="001657CF" w:rsidP="00DA4465">
            <w:pPr>
              <w:rPr>
                <w:sz w:val="20"/>
                <w:szCs w:val="20"/>
              </w:rPr>
            </w:pPr>
            <w:r>
              <w:rPr>
                <w:sz w:val="20"/>
                <w:szCs w:val="20"/>
              </w:rPr>
              <w:t>Choice professional book presentations</w:t>
            </w:r>
          </w:p>
        </w:tc>
        <w:tc>
          <w:tcPr>
            <w:tcW w:w="4269" w:type="dxa"/>
          </w:tcPr>
          <w:p w:rsidR="001657CF" w:rsidRPr="00A10DFD" w:rsidRDefault="001657CF" w:rsidP="00DA4465">
            <w:pPr>
              <w:rPr>
                <w:sz w:val="20"/>
                <w:szCs w:val="20"/>
              </w:rPr>
            </w:pPr>
          </w:p>
        </w:tc>
        <w:tc>
          <w:tcPr>
            <w:tcW w:w="3656" w:type="dxa"/>
          </w:tcPr>
          <w:p w:rsidR="001657CF" w:rsidRDefault="00750246" w:rsidP="00DA4465">
            <w:pPr>
              <w:rPr>
                <w:sz w:val="20"/>
                <w:szCs w:val="20"/>
              </w:rPr>
            </w:pPr>
            <w:r>
              <w:rPr>
                <w:sz w:val="20"/>
                <w:szCs w:val="20"/>
              </w:rPr>
              <w:t>Blogs by Friday at 5 p.m.</w:t>
            </w:r>
          </w:p>
          <w:p w:rsidR="00C62791" w:rsidRDefault="00C62791" w:rsidP="00DA4465">
            <w:pPr>
              <w:rPr>
                <w:sz w:val="20"/>
                <w:szCs w:val="20"/>
              </w:rPr>
            </w:pPr>
            <w:r>
              <w:rPr>
                <w:sz w:val="20"/>
                <w:szCs w:val="20"/>
              </w:rPr>
              <w:t>Books to read list submitted (okay to share a link to site)</w:t>
            </w:r>
          </w:p>
          <w:p w:rsidR="00993BA1" w:rsidRPr="00A10DFD" w:rsidRDefault="00993BA1" w:rsidP="00DA4465">
            <w:pPr>
              <w:rPr>
                <w:sz w:val="20"/>
                <w:szCs w:val="20"/>
              </w:rPr>
            </w:pPr>
            <w:r>
              <w:rPr>
                <w:sz w:val="20"/>
                <w:szCs w:val="20"/>
              </w:rPr>
              <w:t>Final “books read table” due</w:t>
            </w:r>
          </w:p>
        </w:tc>
      </w:tr>
      <w:tr w:rsidR="00D2601D" w:rsidRPr="00A10DFD" w:rsidTr="001657CF">
        <w:tc>
          <w:tcPr>
            <w:tcW w:w="672" w:type="dxa"/>
          </w:tcPr>
          <w:p w:rsidR="00D2601D" w:rsidRDefault="00D2601D">
            <w:pPr>
              <w:rPr>
                <w:sz w:val="20"/>
                <w:szCs w:val="20"/>
              </w:rPr>
            </w:pPr>
          </w:p>
        </w:tc>
        <w:tc>
          <w:tcPr>
            <w:tcW w:w="2419" w:type="dxa"/>
          </w:tcPr>
          <w:p w:rsidR="00D2601D" w:rsidRDefault="00D2601D" w:rsidP="00DA4465">
            <w:pPr>
              <w:rPr>
                <w:sz w:val="20"/>
                <w:szCs w:val="20"/>
              </w:rPr>
            </w:pPr>
            <w:r>
              <w:rPr>
                <w:sz w:val="20"/>
                <w:szCs w:val="20"/>
              </w:rPr>
              <w:t>Final exam</w:t>
            </w:r>
          </w:p>
        </w:tc>
        <w:tc>
          <w:tcPr>
            <w:tcW w:w="4269" w:type="dxa"/>
          </w:tcPr>
          <w:p w:rsidR="00D2601D" w:rsidRPr="00A10DFD" w:rsidRDefault="00D2601D" w:rsidP="00DA4465">
            <w:pPr>
              <w:rPr>
                <w:sz w:val="20"/>
                <w:szCs w:val="20"/>
              </w:rPr>
            </w:pPr>
          </w:p>
        </w:tc>
        <w:tc>
          <w:tcPr>
            <w:tcW w:w="3656" w:type="dxa"/>
          </w:tcPr>
          <w:p w:rsidR="00D2601D" w:rsidRDefault="00D2601D" w:rsidP="00DA4465">
            <w:pPr>
              <w:rPr>
                <w:sz w:val="20"/>
                <w:szCs w:val="20"/>
              </w:rPr>
            </w:pPr>
          </w:p>
        </w:tc>
      </w:tr>
    </w:tbl>
    <w:p w:rsidR="00156CAD" w:rsidRDefault="00156CAD" w:rsidP="00F700B9">
      <w:pPr>
        <w:rPr>
          <w:sz w:val="22"/>
          <w:szCs w:val="22"/>
        </w:rPr>
      </w:pPr>
    </w:p>
    <w:p w:rsidR="00156CAD" w:rsidRPr="003578FA" w:rsidRDefault="00156CAD" w:rsidP="003578FA">
      <w:pPr>
        <w:spacing w:line="288" w:lineRule="auto"/>
        <w:ind w:left="750" w:right="1500"/>
        <w:jc w:val="center"/>
        <w:rPr>
          <w:color w:val="454545"/>
          <w:sz w:val="20"/>
          <w:szCs w:val="20"/>
        </w:rPr>
      </w:pPr>
      <w:r w:rsidRPr="003578FA">
        <w:rPr>
          <w:color w:val="454545"/>
          <w:sz w:val="20"/>
          <w:szCs w:val="20"/>
        </w:rPr>
        <w:t>“</w:t>
      </w:r>
      <w:hyperlink r:id="rId15" w:tooltip="Click for further information about this quotation" w:history="1">
        <w:r w:rsidRPr="003578FA">
          <w:rPr>
            <w:color w:val="454545"/>
            <w:sz w:val="20"/>
            <w:szCs w:val="20"/>
          </w:rPr>
          <w:t>I would be the most content if my children grew up to be the kind of people who think decorating consists mostly of building enough bookshelves.</w:t>
        </w:r>
      </w:hyperlink>
      <w:r w:rsidRPr="003578FA">
        <w:rPr>
          <w:color w:val="454545"/>
          <w:sz w:val="20"/>
          <w:szCs w:val="20"/>
        </w:rPr>
        <w:t>” -</w:t>
      </w:r>
      <w:r w:rsidRPr="003578FA">
        <w:rPr>
          <w:b/>
          <w:bCs/>
          <w:color w:val="454545"/>
          <w:sz w:val="20"/>
          <w:szCs w:val="20"/>
        </w:rPr>
        <w:t xml:space="preserve">Anna </w:t>
      </w:r>
      <w:proofErr w:type="spellStart"/>
      <w:r w:rsidRPr="003578FA">
        <w:rPr>
          <w:b/>
          <w:bCs/>
          <w:color w:val="454545"/>
          <w:sz w:val="20"/>
          <w:szCs w:val="20"/>
        </w:rPr>
        <w:t>Quindlen</w:t>
      </w:r>
      <w:proofErr w:type="spellEnd"/>
    </w:p>
    <w:sectPr w:rsidR="00156CAD" w:rsidRPr="003578FA" w:rsidSect="00D07699">
      <w:footerReference w:type="default" r:id="rId16"/>
      <w:pgSz w:w="12240" w:h="15840"/>
      <w:pgMar w:top="1440" w:right="720" w:bottom="144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28F" w:rsidRDefault="00BD328F">
      <w:r>
        <w:separator/>
      </w:r>
    </w:p>
  </w:endnote>
  <w:endnote w:type="continuationSeparator" w:id="0">
    <w:p w:rsidR="00BD328F" w:rsidRDefault="00BD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F46" w:rsidRPr="006B45C2" w:rsidRDefault="00F82F46" w:rsidP="007A14D2">
    <w:pPr>
      <w:pStyle w:val="Footer"/>
      <w:jc w:val="right"/>
      <w:rPr>
        <w:rFonts w:ascii="Garamond" w:hAnsi="Garamond"/>
        <w:sz w:val="18"/>
      </w:rPr>
    </w:pPr>
    <w:r>
      <w:rPr>
        <w:rFonts w:ascii="Garamond" w:hAnsi="Garamond"/>
        <w:sz w:val="18"/>
      </w:rPr>
      <w:t>Fall 201</w:t>
    </w:r>
    <w:r w:rsidR="003D2E40">
      <w:rPr>
        <w:rFonts w:ascii="Garamond" w:hAnsi="Garamond"/>
        <w:sz w:val="18"/>
      </w:rPr>
      <w:t>2</w:t>
    </w:r>
    <w:r>
      <w:rPr>
        <w:rFonts w:ascii="Garamond" w:hAnsi="Garamond"/>
        <w:sz w:val="18"/>
      </w:rPr>
      <w:t>, EDCI 5444</w:t>
    </w:r>
    <w:r w:rsidRPr="006B45C2">
      <w:rPr>
        <w:rFonts w:ascii="Garamond" w:hAnsi="Garamond"/>
        <w:sz w:val="18"/>
      </w:rPr>
      <w:t xml:space="preserve"> – </w:t>
    </w:r>
    <w:ins w:id="2" w:author="Katie Dredger" w:date="2012-08-16T12:44:00Z">
      <w:r>
        <w:rPr>
          <w:rFonts w:ascii="Garamond" w:hAnsi="Garamond"/>
          <w:sz w:val="18"/>
        </w:rPr>
        <w:t>Jenny Martin</w:t>
      </w:r>
    </w:ins>
  </w:p>
  <w:p w:rsidR="00F82F46" w:rsidRPr="006B45C2" w:rsidRDefault="00F82F46" w:rsidP="007A14D2">
    <w:pPr>
      <w:pStyle w:val="Footer"/>
      <w:jc w:val="right"/>
      <w:rPr>
        <w:rFonts w:ascii="Garamond" w:hAnsi="Garamond"/>
        <w:sz w:val="18"/>
      </w:rPr>
    </w:pPr>
    <w:r w:rsidRPr="006B45C2">
      <w:rPr>
        <w:rFonts w:ascii="Garamond" w:hAnsi="Garamond"/>
        <w:sz w:val="18"/>
      </w:rPr>
      <w:t xml:space="preserve">Pg. </w:t>
    </w:r>
    <w:r w:rsidRPr="006B45C2">
      <w:rPr>
        <w:rStyle w:val="PageNumber"/>
        <w:rFonts w:ascii="Garamond" w:hAnsi="Garamond"/>
        <w:sz w:val="18"/>
      </w:rPr>
      <w:fldChar w:fldCharType="begin"/>
    </w:r>
    <w:r w:rsidRPr="006B45C2">
      <w:rPr>
        <w:rStyle w:val="PageNumber"/>
        <w:rFonts w:ascii="Garamond" w:hAnsi="Garamond"/>
        <w:sz w:val="18"/>
      </w:rPr>
      <w:instrText xml:space="preserve"> PAGE </w:instrText>
    </w:r>
    <w:r w:rsidRPr="006B45C2">
      <w:rPr>
        <w:rStyle w:val="PageNumber"/>
        <w:rFonts w:ascii="Garamond" w:hAnsi="Garamond"/>
        <w:sz w:val="18"/>
      </w:rPr>
      <w:fldChar w:fldCharType="separate"/>
    </w:r>
    <w:r w:rsidR="00E1477F">
      <w:rPr>
        <w:rStyle w:val="PageNumber"/>
        <w:rFonts w:ascii="Garamond" w:hAnsi="Garamond"/>
        <w:noProof/>
        <w:sz w:val="18"/>
      </w:rPr>
      <w:t>1</w:t>
    </w:r>
    <w:r w:rsidRPr="006B45C2">
      <w:rPr>
        <w:rStyle w:val="PageNumber"/>
        <w:rFonts w:ascii="Garamond" w:hAnsi="Garamond"/>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28F" w:rsidRDefault="00BD328F">
      <w:r>
        <w:separator/>
      </w:r>
    </w:p>
  </w:footnote>
  <w:footnote w:type="continuationSeparator" w:id="0">
    <w:p w:rsidR="00BD328F" w:rsidRDefault="00BD3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31D65"/>
    <w:multiLevelType w:val="hybridMultilevel"/>
    <w:tmpl w:val="E90E58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1E2004"/>
    <w:multiLevelType w:val="hybridMultilevel"/>
    <w:tmpl w:val="866453A6"/>
    <w:lvl w:ilvl="0" w:tplc="FAE4A3C6">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353450BF"/>
    <w:multiLevelType w:val="hybridMultilevel"/>
    <w:tmpl w:val="FEA219C8"/>
    <w:lvl w:ilvl="0" w:tplc="00010409">
      <w:start w:val="1"/>
      <w:numFmt w:val="bullet"/>
      <w:lvlText w:val=""/>
      <w:lvlJc w:val="left"/>
      <w:pPr>
        <w:tabs>
          <w:tab w:val="num" w:pos="1800"/>
        </w:tabs>
        <w:ind w:left="1800" w:hanging="360"/>
      </w:pPr>
      <w:rPr>
        <w:rFonts w:ascii="Symbol" w:hAnsi="Symbol"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3">
    <w:nsid w:val="3CA366EC"/>
    <w:multiLevelType w:val="hybridMultilevel"/>
    <w:tmpl w:val="755CC176"/>
    <w:lvl w:ilvl="0" w:tplc="0409000F">
      <w:start w:val="1"/>
      <w:numFmt w:val="decimal"/>
      <w:lvlText w:val="%1."/>
      <w:lvlJc w:val="left"/>
      <w:pPr>
        <w:tabs>
          <w:tab w:val="num" w:pos="720"/>
        </w:tabs>
        <w:ind w:left="720" w:hanging="360"/>
      </w:pPr>
      <w:rPr>
        <w:rFonts w:cs="Times New Roman" w:hint="default"/>
      </w:rPr>
    </w:lvl>
    <w:lvl w:ilvl="1" w:tplc="95C8CCF6">
      <w:start w:val="1"/>
      <w:numFmt w:val="bullet"/>
      <w:lvlText w:val=""/>
      <w:lvlJc w:val="left"/>
      <w:pPr>
        <w:tabs>
          <w:tab w:val="num" w:pos="1440"/>
        </w:tabs>
        <w:ind w:left="1440" w:hanging="360"/>
      </w:pPr>
      <w:rPr>
        <w:rFonts w:ascii="Symbol" w:hAnsi="Symbol" w:hint="default"/>
      </w:rPr>
    </w:lvl>
    <w:lvl w:ilvl="2" w:tplc="58B46F7E">
      <w:start w:val="1"/>
      <w:numFmt w:val="upp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3525AD2"/>
    <w:multiLevelType w:val="hybridMultilevel"/>
    <w:tmpl w:val="F54E4F4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D9B79E8"/>
    <w:multiLevelType w:val="hybridMultilevel"/>
    <w:tmpl w:val="88C8C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124197A"/>
    <w:multiLevelType w:val="hybridMultilevel"/>
    <w:tmpl w:val="7B5871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4A5342"/>
    <w:multiLevelType w:val="hybridMultilevel"/>
    <w:tmpl w:val="8430AF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0862F9"/>
    <w:multiLevelType w:val="hybridMultilevel"/>
    <w:tmpl w:val="DE062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66D0B88"/>
    <w:multiLevelType w:val="hybridMultilevel"/>
    <w:tmpl w:val="0C022D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7AE61F94"/>
    <w:multiLevelType w:val="singleLevel"/>
    <w:tmpl w:val="0409000F"/>
    <w:lvl w:ilvl="0">
      <w:start w:val="1"/>
      <w:numFmt w:val="decimal"/>
      <w:lvlText w:val="%1."/>
      <w:lvlJc w:val="left"/>
      <w:pPr>
        <w:tabs>
          <w:tab w:val="num" w:pos="360"/>
        </w:tabs>
        <w:ind w:left="360" w:hanging="360"/>
      </w:pPr>
      <w:rPr>
        <w:rFonts w:cs="Times New Roman" w:hint="default"/>
      </w:rPr>
    </w:lvl>
  </w:abstractNum>
  <w:num w:numId="1">
    <w:abstractNumId w:val="4"/>
  </w:num>
  <w:num w:numId="2">
    <w:abstractNumId w:val="2"/>
  </w:num>
  <w:num w:numId="3">
    <w:abstractNumId w:val="3"/>
  </w:num>
  <w:num w:numId="4">
    <w:abstractNumId w:val="9"/>
  </w:num>
  <w:num w:numId="5">
    <w:abstractNumId w:val="10"/>
  </w:num>
  <w:num w:numId="6">
    <w:abstractNumId w:val="5"/>
  </w:num>
  <w:num w:numId="7">
    <w:abstractNumId w:val="1"/>
  </w:num>
  <w:num w:numId="8">
    <w:abstractNumId w:val="0"/>
  </w:num>
  <w:num w:numId="9">
    <w:abstractNumId w:val="6"/>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C56"/>
    <w:rsid w:val="00012FB4"/>
    <w:rsid w:val="000314AA"/>
    <w:rsid w:val="00032BDE"/>
    <w:rsid w:val="0005687B"/>
    <w:rsid w:val="00060214"/>
    <w:rsid w:val="00063EBF"/>
    <w:rsid w:val="00070998"/>
    <w:rsid w:val="000726A6"/>
    <w:rsid w:val="000727BD"/>
    <w:rsid w:val="00077763"/>
    <w:rsid w:val="000818CD"/>
    <w:rsid w:val="000A0ED1"/>
    <w:rsid w:val="000A2A20"/>
    <w:rsid w:val="000A4EBD"/>
    <w:rsid w:val="000B3C86"/>
    <w:rsid w:val="000B4D58"/>
    <w:rsid w:val="000C24D9"/>
    <w:rsid w:val="000C29D8"/>
    <w:rsid w:val="000C6E70"/>
    <w:rsid w:val="000C7482"/>
    <w:rsid w:val="000D1450"/>
    <w:rsid w:val="000E621D"/>
    <w:rsid w:val="000E685A"/>
    <w:rsid w:val="00105B2C"/>
    <w:rsid w:val="00106083"/>
    <w:rsid w:val="001146FA"/>
    <w:rsid w:val="001266A3"/>
    <w:rsid w:val="001343F3"/>
    <w:rsid w:val="00142272"/>
    <w:rsid w:val="0014402B"/>
    <w:rsid w:val="001445B6"/>
    <w:rsid w:val="00147623"/>
    <w:rsid w:val="00153928"/>
    <w:rsid w:val="00154CA0"/>
    <w:rsid w:val="00156CAD"/>
    <w:rsid w:val="00160037"/>
    <w:rsid w:val="001628FE"/>
    <w:rsid w:val="001657CF"/>
    <w:rsid w:val="0017063D"/>
    <w:rsid w:val="00171DCD"/>
    <w:rsid w:val="001761CB"/>
    <w:rsid w:val="00180541"/>
    <w:rsid w:val="001820C6"/>
    <w:rsid w:val="001836C9"/>
    <w:rsid w:val="0018434C"/>
    <w:rsid w:val="00196A89"/>
    <w:rsid w:val="001A40F6"/>
    <w:rsid w:val="001C41ED"/>
    <w:rsid w:val="001D39D8"/>
    <w:rsid w:val="001D5850"/>
    <w:rsid w:val="001D76D0"/>
    <w:rsid w:val="001E4771"/>
    <w:rsid w:val="001E6538"/>
    <w:rsid w:val="001E7831"/>
    <w:rsid w:val="001F1226"/>
    <w:rsid w:val="001F5897"/>
    <w:rsid w:val="001F6BBD"/>
    <w:rsid w:val="0021476D"/>
    <w:rsid w:val="00216DC1"/>
    <w:rsid w:val="0022041B"/>
    <w:rsid w:val="00224EFA"/>
    <w:rsid w:val="002501BE"/>
    <w:rsid w:val="00251A09"/>
    <w:rsid w:val="00256891"/>
    <w:rsid w:val="0026166E"/>
    <w:rsid w:val="002618FF"/>
    <w:rsid w:val="00262EE7"/>
    <w:rsid w:val="002737CA"/>
    <w:rsid w:val="00286F5C"/>
    <w:rsid w:val="002909E5"/>
    <w:rsid w:val="00292514"/>
    <w:rsid w:val="002969EF"/>
    <w:rsid w:val="002A19AA"/>
    <w:rsid w:val="002A2279"/>
    <w:rsid w:val="002A52AE"/>
    <w:rsid w:val="002B7A3D"/>
    <w:rsid w:val="002B7E2F"/>
    <w:rsid w:val="002C30F1"/>
    <w:rsid w:val="002C324B"/>
    <w:rsid w:val="002C64A9"/>
    <w:rsid w:val="002D7074"/>
    <w:rsid w:val="002E3B47"/>
    <w:rsid w:val="002E3D17"/>
    <w:rsid w:val="002F00CA"/>
    <w:rsid w:val="002F1466"/>
    <w:rsid w:val="002F1E92"/>
    <w:rsid w:val="002F3890"/>
    <w:rsid w:val="002F3C5E"/>
    <w:rsid w:val="00316B35"/>
    <w:rsid w:val="00317D1C"/>
    <w:rsid w:val="00321930"/>
    <w:rsid w:val="003309B2"/>
    <w:rsid w:val="00334469"/>
    <w:rsid w:val="003401D5"/>
    <w:rsid w:val="00346E1E"/>
    <w:rsid w:val="003578FA"/>
    <w:rsid w:val="00390455"/>
    <w:rsid w:val="00390E07"/>
    <w:rsid w:val="00394574"/>
    <w:rsid w:val="003975C6"/>
    <w:rsid w:val="003A0CF6"/>
    <w:rsid w:val="003A2075"/>
    <w:rsid w:val="003A2B38"/>
    <w:rsid w:val="003A2F1B"/>
    <w:rsid w:val="003B6430"/>
    <w:rsid w:val="003C1D00"/>
    <w:rsid w:val="003D2E40"/>
    <w:rsid w:val="003D46FA"/>
    <w:rsid w:val="003E35C1"/>
    <w:rsid w:val="003E5802"/>
    <w:rsid w:val="003F1D24"/>
    <w:rsid w:val="003F1F31"/>
    <w:rsid w:val="004034E9"/>
    <w:rsid w:val="00407679"/>
    <w:rsid w:val="00411D3C"/>
    <w:rsid w:val="00414271"/>
    <w:rsid w:val="00420821"/>
    <w:rsid w:val="00435F6A"/>
    <w:rsid w:val="00436163"/>
    <w:rsid w:val="00440862"/>
    <w:rsid w:val="00440FE8"/>
    <w:rsid w:val="00451C51"/>
    <w:rsid w:val="00454759"/>
    <w:rsid w:val="00455781"/>
    <w:rsid w:val="00461F4B"/>
    <w:rsid w:val="00475131"/>
    <w:rsid w:val="00476E35"/>
    <w:rsid w:val="00481FBA"/>
    <w:rsid w:val="00483512"/>
    <w:rsid w:val="00484852"/>
    <w:rsid w:val="00486C5C"/>
    <w:rsid w:val="004A7092"/>
    <w:rsid w:val="004B640E"/>
    <w:rsid w:val="004C2048"/>
    <w:rsid w:val="004C3AEE"/>
    <w:rsid w:val="004C6F2A"/>
    <w:rsid w:val="004D3F2A"/>
    <w:rsid w:val="004D6345"/>
    <w:rsid w:val="004E0DFC"/>
    <w:rsid w:val="004E704C"/>
    <w:rsid w:val="004F4E15"/>
    <w:rsid w:val="005032C1"/>
    <w:rsid w:val="00503474"/>
    <w:rsid w:val="00503DBA"/>
    <w:rsid w:val="005042A3"/>
    <w:rsid w:val="00507E75"/>
    <w:rsid w:val="005100CB"/>
    <w:rsid w:val="0051358C"/>
    <w:rsid w:val="00517156"/>
    <w:rsid w:val="005218FE"/>
    <w:rsid w:val="00522819"/>
    <w:rsid w:val="00525233"/>
    <w:rsid w:val="005420F2"/>
    <w:rsid w:val="00543200"/>
    <w:rsid w:val="00553B72"/>
    <w:rsid w:val="00553D4B"/>
    <w:rsid w:val="00553DCE"/>
    <w:rsid w:val="00571515"/>
    <w:rsid w:val="005757F6"/>
    <w:rsid w:val="0058364F"/>
    <w:rsid w:val="00591220"/>
    <w:rsid w:val="00597E74"/>
    <w:rsid w:val="005C444D"/>
    <w:rsid w:val="005D4F99"/>
    <w:rsid w:val="005D7527"/>
    <w:rsid w:val="005D76CC"/>
    <w:rsid w:val="005F5BC8"/>
    <w:rsid w:val="006102C0"/>
    <w:rsid w:val="00610824"/>
    <w:rsid w:val="00614CC2"/>
    <w:rsid w:val="0061548B"/>
    <w:rsid w:val="00617B63"/>
    <w:rsid w:val="00617E02"/>
    <w:rsid w:val="00621548"/>
    <w:rsid w:val="00623F57"/>
    <w:rsid w:val="0062408A"/>
    <w:rsid w:val="0062451B"/>
    <w:rsid w:val="00633E6F"/>
    <w:rsid w:val="0063757E"/>
    <w:rsid w:val="00640156"/>
    <w:rsid w:val="00647FA3"/>
    <w:rsid w:val="006508A4"/>
    <w:rsid w:val="006520EC"/>
    <w:rsid w:val="00652603"/>
    <w:rsid w:val="00661B21"/>
    <w:rsid w:val="00661B61"/>
    <w:rsid w:val="00662FE5"/>
    <w:rsid w:val="0066512E"/>
    <w:rsid w:val="0068097D"/>
    <w:rsid w:val="00682A7C"/>
    <w:rsid w:val="00682D4E"/>
    <w:rsid w:val="006A2322"/>
    <w:rsid w:val="006A32BA"/>
    <w:rsid w:val="006B45C2"/>
    <w:rsid w:val="006B5A67"/>
    <w:rsid w:val="006C049D"/>
    <w:rsid w:val="006D0EBF"/>
    <w:rsid w:val="006D1C4F"/>
    <w:rsid w:val="006D6A21"/>
    <w:rsid w:val="006D6C6B"/>
    <w:rsid w:val="006E0700"/>
    <w:rsid w:val="006E2F90"/>
    <w:rsid w:val="006E4453"/>
    <w:rsid w:val="006F09AA"/>
    <w:rsid w:val="006F5295"/>
    <w:rsid w:val="00705964"/>
    <w:rsid w:val="00707FB0"/>
    <w:rsid w:val="007151A3"/>
    <w:rsid w:val="007157F6"/>
    <w:rsid w:val="00724A74"/>
    <w:rsid w:val="0072620B"/>
    <w:rsid w:val="00736EAD"/>
    <w:rsid w:val="00746554"/>
    <w:rsid w:val="00750246"/>
    <w:rsid w:val="00753332"/>
    <w:rsid w:val="00753411"/>
    <w:rsid w:val="007537F2"/>
    <w:rsid w:val="00764A2E"/>
    <w:rsid w:val="00777EDA"/>
    <w:rsid w:val="00793AE7"/>
    <w:rsid w:val="00794BE6"/>
    <w:rsid w:val="007972F6"/>
    <w:rsid w:val="007A14D2"/>
    <w:rsid w:val="007A3F72"/>
    <w:rsid w:val="007A56B2"/>
    <w:rsid w:val="007B0CEB"/>
    <w:rsid w:val="007C15BB"/>
    <w:rsid w:val="007E44CB"/>
    <w:rsid w:val="007E59E1"/>
    <w:rsid w:val="00805EB2"/>
    <w:rsid w:val="0081198C"/>
    <w:rsid w:val="00813F6C"/>
    <w:rsid w:val="008149E1"/>
    <w:rsid w:val="00815A82"/>
    <w:rsid w:val="00817DE2"/>
    <w:rsid w:val="0083060A"/>
    <w:rsid w:val="0083235A"/>
    <w:rsid w:val="00834554"/>
    <w:rsid w:val="0084527B"/>
    <w:rsid w:val="008466FA"/>
    <w:rsid w:val="00847A03"/>
    <w:rsid w:val="008607D4"/>
    <w:rsid w:val="00864F0F"/>
    <w:rsid w:val="008651B5"/>
    <w:rsid w:val="0087076C"/>
    <w:rsid w:val="0087319E"/>
    <w:rsid w:val="00874DF2"/>
    <w:rsid w:val="0087777B"/>
    <w:rsid w:val="008841BB"/>
    <w:rsid w:val="00894628"/>
    <w:rsid w:val="008A25BE"/>
    <w:rsid w:val="008B0756"/>
    <w:rsid w:val="008C1D2D"/>
    <w:rsid w:val="008C3392"/>
    <w:rsid w:val="008C59D4"/>
    <w:rsid w:val="008C5B94"/>
    <w:rsid w:val="008C6505"/>
    <w:rsid w:val="008C6FA1"/>
    <w:rsid w:val="008D77D4"/>
    <w:rsid w:val="008D7BE6"/>
    <w:rsid w:val="008E3C88"/>
    <w:rsid w:val="008F39C0"/>
    <w:rsid w:val="008F469B"/>
    <w:rsid w:val="008F739C"/>
    <w:rsid w:val="00901340"/>
    <w:rsid w:val="009064D5"/>
    <w:rsid w:val="00906CCE"/>
    <w:rsid w:val="00922C54"/>
    <w:rsid w:val="009345CE"/>
    <w:rsid w:val="00937CC5"/>
    <w:rsid w:val="00947526"/>
    <w:rsid w:val="00947A70"/>
    <w:rsid w:val="00954464"/>
    <w:rsid w:val="00963054"/>
    <w:rsid w:val="00972E27"/>
    <w:rsid w:val="00972F87"/>
    <w:rsid w:val="00977534"/>
    <w:rsid w:val="0098189C"/>
    <w:rsid w:val="009858DF"/>
    <w:rsid w:val="0098625A"/>
    <w:rsid w:val="00993BA1"/>
    <w:rsid w:val="00994D82"/>
    <w:rsid w:val="009A13BD"/>
    <w:rsid w:val="009B216F"/>
    <w:rsid w:val="009D3738"/>
    <w:rsid w:val="009D6096"/>
    <w:rsid w:val="009D7B28"/>
    <w:rsid w:val="009E0337"/>
    <w:rsid w:val="009F065B"/>
    <w:rsid w:val="009F22E6"/>
    <w:rsid w:val="009F6CD6"/>
    <w:rsid w:val="00A01BEC"/>
    <w:rsid w:val="00A05C56"/>
    <w:rsid w:val="00A10DFD"/>
    <w:rsid w:val="00A10F28"/>
    <w:rsid w:val="00A10FBE"/>
    <w:rsid w:val="00A13448"/>
    <w:rsid w:val="00A23567"/>
    <w:rsid w:val="00A32661"/>
    <w:rsid w:val="00A32E76"/>
    <w:rsid w:val="00A3721C"/>
    <w:rsid w:val="00A4464E"/>
    <w:rsid w:val="00A537CF"/>
    <w:rsid w:val="00A55F26"/>
    <w:rsid w:val="00A64370"/>
    <w:rsid w:val="00A6560B"/>
    <w:rsid w:val="00A7092B"/>
    <w:rsid w:val="00A7241C"/>
    <w:rsid w:val="00A81400"/>
    <w:rsid w:val="00AA2E8E"/>
    <w:rsid w:val="00AA4593"/>
    <w:rsid w:val="00AA5C23"/>
    <w:rsid w:val="00AB2E38"/>
    <w:rsid w:val="00AB3E59"/>
    <w:rsid w:val="00AC19A6"/>
    <w:rsid w:val="00AC3EAA"/>
    <w:rsid w:val="00AC40EF"/>
    <w:rsid w:val="00AD0284"/>
    <w:rsid w:val="00AD7502"/>
    <w:rsid w:val="00AE5C4F"/>
    <w:rsid w:val="00AF320B"/>
    <w:rsid w:val="00AF36D3"/>
    <w:rsid w:val="00B02A86"/>
    <w:rsid w:val="00B03B80"/>
    <w:rsid w:val="00B12C0B"/>
    <w:rsid w:val="00B17B9E"/>
    <w:rsid w:val="00B23C76"/>
    <w:rsid w:val="00B35783"/>
    <w:rsid w:val="00B45F88"/>
    <w:rsid w:val="00B46456"/>
    <w:rsid w:val="00B52C80"/>
    <w:rsid w:val="00B6302D"/>
    <w:rsid w:val="00B656AD"/>
    <w:rsid w:val="00B66453"/>
    <w:rsid w:val="00B66477"/>
    <w:rsid w:val="00B771CB"/>
    <w:rsid w:val="00B80FE6"/>
    <w:rsid w:val="00B83840"/>
    <w:rsid w:val="00B90398"/>
    <w:rsid w:val="00BA5931"/>
    <w:rsid w:val="00BB1509"/>
    <w:rsid w:val="00BB16D7"/>
    <w:rsid w:val="00BB6792"/>
    <w:rsid w:val="00BC16F7"/>
    <w:rsid w:val="00BC55AF"/>
    <w:rsid w:val="00BD328F"/>
    <w:rsid w:val="00BD6844"/>
    <w:rsid w:val="00BD75A7"/>
    <w:rsid w:val="00BE222E"/>
    <w:rsid w:val="00BE6B13"/>
    <w:rsid w:val="00C003E2"/>
    <w:rsid w:val="00C0410F"/>
    <w:rsid w:val="00C20605"/>
    <w:rsid w:val="00C2398A"/>
    <w:rsid w:val="00C26DD5"/>
    <w:rsid w:val="00C278EE"/>
    <w:rsid w:val="00C358DE"/>
    <w:rsid w:val="00C42F95"/>
    <w:rsid w:val="00C6026C"/>
    <w:rsid w:val="00C62791"/>
    <w:rsid w:val="00C808AA"/>
    <w:rsid w:val="00C95807"/>
    <w:rsid w:val="00C95B3D"/>
    <w:rsid w:val="00CA34F3"/>
    <w:rsid w:val="00CA61D9"/>
    <w:rsid w:val="00CB3AB6"/>
    <w:rsid w:val="00CD5EEF"/>
    <w:rsid w:val="00CD5FFE"/>
    <w:rsid w:val="00CE2150"/>
    <w:rsid w:val="00CF138C"/>
    <w:rsid w:val="00D02CA4"/>
    <w:rsid w:val="00D0720B"/>
    <w:rsid w:val="00D07699"/>
    <w:rsid w:val="00D14349"/>
    <w:rsid w:val="00D149BF"/>
    <w:rsid w:val="00D14F8B"/>
    <w:rsid w:val="00D225EC"/>
    <w:rsid w:val="00D24303"/>
    <w:rsid w:val="00D2601D"/>
    <w:rsid w:val="00D26471"/>
    <w:rsid w:val="00D343D5"/>
    <w:rsid w:val="00D41FE8"/>
    <w:rsid w:val="00D424A8"/>
    <w:rsid w:val="00D44C3A"/>
    <w:rsid w:val="00D471EE"/>
    <w:rsid w:val="00D53FF6"/>
    <w:rsid w:val="00D62DF2"/>
    <w:rsid w:val="00D702C7"/>
    <w:rsid w:val="00D7698E"/>
    <w:rsid w:val="00D90322"/>
    <w:rsid w:val="00D907E8"/>
    <w:rsid w:val="00DA2470"/>
    <w:rsid w:val="00DA2733"/>
    <w:rsid w:val="00DA4465"/>
    <w:rsid w:val="00DA6998"/>
    <w:rsid w:val="00DC3809"/>
    <w:rsid w:val="00DC637C"/>
    <w:rsid w:val="00DC65EB"/>
    <w:rsid w:val="00DE750E"/>
    <w:rsid w:val="00DF1FEA"/>
    <w:rsid w:val="00E076DD"/>
    <w:rsid w:val="00E12C1D"/>
    <w:rsid w:val="00E1477F"/>
    <w:rsid w:val="00E17FA7"/>
    <w:rsid w:val="00E26225"/>
    <w:rsid w:val="00E31F24"/>
    <w:rsid w:val="00E40393"/>
    <w:rsid w:val="00E42C01"/>
    <w:rsid w:val="00E43281"/>
    <w:rsid w:val="00E46961"/>
    <w:rsid w:val="00E519BA"/>
    <w:rsid w:val="00E526D0"/>
    <w:rsid w:val="00E53041"/>
    <w:rsid w:val="00E67C2B"/>
    <w:rsid w:val="00E711E9"/>
    <w:rsid w:val="00E75AE8"/>
    <w:rsid w:val="00E84601"/>
    <w:rsid w:val="00E84B5B"/>
    <w:rsid w:val="00E84F15"/>
    <w:rsid w:val="00E85857"/>
    <w:rsid w:val="00E9143E"/>
    <w:rsid w:val="00E932B1"/>
    <w:rsid w:val="00EB43CA"/>
    <w:rsid w:val="00EC641B"/>
    <w:rsid w:val="00EC6C23"/>
    <w:rsid w:val="00EC6CC8"/>
    <w:rsid w:val="00ED129C"/>
    <w:rsid w:val="00ED317F"/>
    <w:rsid w:val="00ED3FF4"/>
    <w:rsid w:val="00ED76E1"/>
    <w:rsid w:val="00ED77B8"/>
    <w:rsid w:val="00EE0986"/>
    <w:rsid w:val="00EE219B"/>
    <w:rsid w:val="00EE37BB"/>
    <w:rsid w:val="00F02B79"/>
    <w:rsid w:val="00F05478"/>
    <w:rsid w:val="00F206B0"/>
    <w:rsid w:val="00F2178F"/>
    <w:rsid w:val="00F27935"/>
    <w:rsid w:val="00F45149"/>
    <w:rsid w:val="00F4574C"/>
    <w:rsid w:val="00F514CA"/>
    <w:rsid w:val="00F5260A"/>
    <w:rsid w:val="00F556EE"/>
    <w:rsid w:val="00F56EC5"/>
    <w:rsid w:val="00F653EE"/>
    <w:rsid w:val="00F700B9"/>
    <w:rsid w:val="00F74283"/>
    <w:rsid w:val="00F806C0"/>
    <w:rsid w:val="00F82F46"/>
    <w:rsid w:val="00F95120"/>
    <w:rsid w:val="00FA57D3"/>
    <w:rsid w:val="00FB0195"/>
    <w:rsid w:val="00FB259F"/>
    <w:rsid w:val="00FC0038"/>
    <w:rsid w:val="00FC4A40"/>
    <w:rsid w:val="00FE4CAA"/>
    <w:rsid w:val="00FF0D51"/>
    <w:rsid w:val="00FF1C99"/>
    <w:rsid w:val="00FF4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469"/>
    <w:rPr>
      <w:sz w:val="24"/>
      <w:szCs w:val="24"/>
    </w:rPr>
  </w:style>
  <w:style w:type="paragraph" w:styleId="Heading1">
    <w:name w:val="heading 1"/>
    <w:basedOn w:val="Normal"/>
    <w:next w:val="Normal"/>
    <w:link w:val="Heading1Char"/>
    <w:uiPriority w:val="99"/>
    <w:qFormat/>
    <w:rsid w:val="005757F6"/>
    <w:pPr>
      <w:keepNext/>
      <w:spacing w:before="240" w:after="60"/>
      <w:outlineLvl w:val="0"/>
    </w:pPr>
    <w:rPr>
      <w:rFonts w:ascii="Arial" w:hAnsi="Arial"/>
      <w:b/>
      <w:kern w:val="32"/>
      <w:sz w:val="32"/>
      <w:szCs w:val="32"/>
    </w:rPr>
  </w:style>
  <w:style w:type="paragraph" w:styleId="Heading7">
    <w:name w:val="heading 7"/>
    <w:basedOn w:val="Normal"/>
    <w:next w:val="Normal"/>
    <w:link w:val="Heading7Char"/>
    <w:uiPriority w:val="99"/>
    <w:qFormat/>
    <w:rsid w:val="005757F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0824"/>
    <w:rPr>
      <w:rFonts w:ascii="Cambria" w:hAnsi="Cambria" w:cs="Times New Roman"/>
      <w:b/>
      <w:bCs/>
      <w:kern w:val="32"/>
      <w:sz w:val="32"/>
      <w:szCs w:val="32"/>
    </w:rPr>
  </w:style>
  <w:style w:type="character" w:customStyle="1" w:styleId="Heading7Char">
    <w:name w:val="Heading 7 Char"/>
    <w:basedOn w:val="DefaultParagraphFont"/>
    <w:link w:val="Heading7"/>
    <w:uiPriority w:val="99"/>
    <w:semiHidden/>
    <w:locked/>
    <w:rsid w:val="00610824"/>
    <w:rPr>
      <w:rFonts w:ascii="Calibri" w:hAnsi="Calibri" w:cs="Times New Roman"/>
      <w:sz w:val="24"/>
      <w:szCs w:val="24"/>
    </w:rPr>
  </w:style>
  <w:style w:type="paragraph" w:styleId="BodyText">
    <w:name w:val="Body Text"/>
    <w:basedOn w:val="Normal"/>
    <w:link w:val="BodyTextChar"/>
    <w:uiPriority w:val="99"/>
    <w:rsid w:val="005757F6"/>
    <w:rPr>
      <w:rFonts w:ascii="Times" w:hAnsi="Times"/>
      <w:b/>
      <w:szCs w:val="20"/>
    </w:rPr>
  </w:style>
  <w:style w:type="character" w:customStyle="1" w:styleId="BodyTextChar">
    <w:name w:val="Body Text Char"/>
    <w:basedOn w:val="DefaultParagraphFont"/>
    <w:link w:val="BodyText"/>
    <w:uiPriority w:val="99"/>
    <w:semiHidden/>
    <w:locked/>
    <w:rsid w:val="00610824"/>
    <w:rPr>
      <w:rFonts w:cs="Times New Roman"/>
      <w:sz w:val="24"/>
      <w:szCs w:val="24"/>
    </w:rPr>
  </w:style>
  <w:style w:type="paragraph" w:styleId="CommentText">
    <w:name w:val="annotation text"/>
    <w:basedOn w:val="Normal"/>
    <w:link w:val="CommentTextChar"/>
    <w:uiPriority w:val="99"/>
    <w:rsid w:val="005757F6"/>
    <w:rPr>
      <w:rFonts w:ascii="Times" w:hAnsi="Times"/>
      <w:sz w:val="20"/>
      <w:szCs w:val="20"/>
    </w:rPr>
  </w:style>
  <w:style w:type="character" w:customStyle="1" w:styleId="CommentTextChar">
    <w:name w:val="Comment Text Char"/>
    <w:basedOn w:val="DefaultParagraphFont"/>
    <w:link w:val="CommentText"/>
    <w:uiPriority w:val="99"/>
    <w:locked/>
    <w:rsid w:val="00B66453"/>
    <w:rPr>
      <w:rFonts w:ascii="Times" w:hAnsi="Times" w:cs="Times New Roman"/>
    </w:rPr>
  </w:style>
  <w:style w:type="paragraph" w:styleId="Header">
    <w:name w:val="header"/>
    <w:basedOn w:val="Normal"/>
    <w:link w:val="HeaderChar"/>
    <w:uiPriority w:val="99"/>
    <w:rsid w:val="005757F6"/>
    <w:pPr>
      <w:tabs>
        <w:tab w:val="center" w:pos="4320"/>
        <w:tab w:val="right" w:pos="8640"/>
      </w:tabs>
    </w:pPr>
  </w:style>
  <w:style w:type="character" w:customStyle="1" w:styleId="HeaderChar">
    <w:name w:val="Header Char"/>
    <w:basedOn w:val="DefaultParagraphFont"/>
    <w:link w:val="Header"/>
    <w:uiPriority w:val="99"/>
    <w:semiHidden/>
    <w:locked/>
    <w:rsid w:val="00610824"/>
    <w:rPr>
      <w:rFonts w:cs="Times New Roman"/>
      <w:sz w:val="24"/>
      <w:szCs w:val="24"/>
    </w:rPr>
  </w:style>
  <w:style w:type="paragraph" w:styleId="Footer">
    <w:name w:val="footer"/>
    <w:basedOn w:val="Normal"/>
    <w:link w:val="FooterChar"/>
    <w:uiPriority w:val="99"/>
    <w:semiHidden/>
    <w:rsid w:val="005757F6"/>
    <w:pPr>
      <w:tabs>
        <w:tab w:val="center" w:pos="4320"/>
        <w:tab w:val="right" w:pos="8640"/>
      </w:tabs>
    </w:pPr>
  </w:style>
  <w:style w:type="character" w:customStyle="1" w:styleId="FooterChar">
    <w:name w:val="Footer Char"/>
    <w:basedOn w:val="DefaultParagraphFont"/>
    <w:link w:val="Footer"/>
    <w:uiPriority w:val="99"/>
    <w:semiHidden/>
    <w:locked/>
    <w:rsid w:val="00610824"/>
    <w:rPr>
      <w:rFonts w:cs="Times New Roman"/>
      <w:sz w:val="24"/>
      <w:szCs w:val="24"/>
    </w:rPr>
  </w:style>
  <w:style w:type="character" w:styleId="PageNumber">
    <w:name w:val="page number"/>
    <w:basedOn w:val="DefaultParagraphFont"/>
    <w:uiPriority w:val="99"/>
    <w:rsid w:val="005757F6"/>
    <w:rPr>
      <w:rFonts w:cs="Times New Roman"/>
    </w:rPr>
  </w:style>
  <w:style w:type="table" w:styleId="TableGrid">
    <w:name w:val="Table Grid"/>
    <w:basedOn w:val="TableNormal"/>
    <w:uiPriority w:val="99"/>
    <w:rsid w:val="005757F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3C76"/>
    <w:rPr>
      <w:rFonts w:cs="Times New Roman"/>
      <w:color w:val="0000FF"/>
      <w:u w:val="single"/>
    </w:rPr>
  </w:style>
  <w:style w:type="character" w:styleId="CommentReference">
    <w:name w:val="annotation reference"/>
    <w:basedOn w:val="DefaultParagraphFont"/>
    <w:uiPriority w:val="99"/>
    <w:semiHidden/>
    <w:rsid w:val="00B66453"/>
    <w:rPr>
      <w:rFonts w:cs="Times New Roman"/>
      <w:sz w:val="16"/>
      <w:szCs w:val="16"/>
    </w:rPr>
  </w:style>
  <w:style w:type="paragraph" w:styleId="CommentSubject">
    <w:name w:val="annotation subject"/>
    <w:basedOn w:val="CommentText"/>
    <w:next w:val="CommentText"/>
    <w:link w:val="CommentSubjectChar"/>
    <w:uiPriority w:val="99"/>
    <w:semiHidden/>
    <w:rsid w:val="00B66453"/>
    <w:rPr>
      <w:rFonts w:ascii="Times New Roman" w:hAnsi="Times New Roman"/>
      <w:b/>
      <w:bCs/>
    </w:rPr>
  </w:style>
  <w:style w:type="character" w:customStyle="1" w:styleId="CommentSubjectChar">
    <w:name w:val="Comment Subject Char"/>
    <w:basedOn w:val="CommentTextChar"/>
    <w:link w:val="CommentSubject"/>
    <w:uiPriority w:val="99"/>
    <w:locked/>
    <w:rsid w:val="00B66453"/>
    <w:rPr>
      <w:rFonts w:ascii="Times" w:hAnsi="Times" w:cs="Times New Roman"/>
    </w:rPr>
  </w:style>
  <w:style w:type="paragraph" w:styleId="BalloonText">
    <w:name w:val="Balloon Text"/>
    <w:basedOn w:val="Normal"/>
    <w:link w:val="BalloonTextChar"/>
    <w:uiPriority w:val="99"/>
    <w:semiHidden/>
    <w:rsid w:val="00B6645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6453"/>
    <w:rPr>
      <w:rFonts w:ascii="Tahoma" w:hAnsi="Tahoma" w:cs="Tahoma"/>
      <w:sz w:val="16"/>
      <w:szCs w:val="16"/>
    </w:rPr>
  </w:style>
  <w:style w:type="paragraph" w:styleId="NormalWeb">
    <w:name w:val="Normal (Web)"/>
    <w:basedOn w:val="Normal"/>
    <w:uiPriority w:val="99"/>
    <w:semiHidden/>
    <w:rsid w:val="00E75AE8"/>
    <w:rPr>
      <w:rFonts w:ascii="Verdana" w:hAnsi="Verdana"/>
      <w:sz w:val="14"/>
      <w:szCs w:val="14"/>
    </w:rPr>
  </w:style>
  <w:style w:type="character" w:styleId="Emphasis">
    <w:name w:val="Emphasis"/>
    <w:basedOn w:val="DefaultParagraphFont"/>
    <w:uiPriority w:val="99"/>
    <w:qFormat/>
    <w:rsid w:val="00E75AE8"/>
    <w:rPr>
      <w:rFonts w:cs="Times New Roman"/>
      <w:i/>
      <w:iCs/>
    </w:rPr>
  </w:style>
  <w:style w:type="character" w:styleId="FollowedHyperlink">
    <w:name w:val="FollowedHyperlink"/>
    <w:basedOn w:val="DefaultParagraphFont"/>
    <w:uiPriority w:val="99"/>
    <w:semiHidden/>
    <w:rsid w:val="00B12C0B"/>
    <w:rPr>
      <w:rFonts w:cs="Times New Roman"/>
      <w:color w:val="800080"/>
      <w:u w:val="single"/>
    </w:rPr>
  </w:style>
  <w:style w:type="paragraph" w:styleId="ListParagraph">
    <w:name w:val="List Paragraph"/>
    <w:basedOn w:val="Normal"/>
    <w:uiPriority w:val="34"/>
    <w:qFormat/>
    <w:rsid w:val="00B357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469"/>
    <w:rPr>
      <w:sz w:val="24"/>
      <w:szCs w:val="24"/>
    </w:rPr>
  </w:style>
  <w:style w:type="paragraph" w:styleId="Heading1">
    <w:name w:val="heading 1"/>
    <w:basedOn w:val="Normal"/>
    <w:next w:val="Normal"/>
    <w:link w:val="Heading1Char"/>
    <w:uiPriority w:val="99"/>
    <w:qFormat/>
    <w:rsid w:val="005757F6"/>
    <w:pPr>
      <w:keepNext/>
      <w:spacing w:before="240" w:after="60"/>
      <w:outlineLvl w:val="0"/>
    </w:pPr>
    <w:rPr>
      <w:rFonts w:ascii="Arial" w:hAnsi="Arial"/>
      <w:b/>
      <w:kern w:val="32"/>
      <w:sz w:val="32"/>
      <w:szCs w:val="32"/>
    </w:rPr>
  </w:style>
  <w:style w:type="paragraph" w:styleId="Heading7">
    <w:name w:val="heading 7"/>
    <w:basedOn w:val="Normal"/>
    <w:next w:val="Normal"/>
    <w:link w:val="Heading7Char"/>
    <w:uiPriority w:val="99"/>
    <w:qFormat/>
    <w:rsid w:val="005757F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0824"/>
    <w:rPr>
      <w:rFonts w:ascii="Cambria" w:hAnsi="Cambria" w:cs="Times New Roman"/>
      <w:b/>
      <w:bCs/>
      <w:kern w:val="32"/>
      <w:sz w:val="32"/>
      <w:szCs w:val="32"/>
    </w:rPr>
  </w:style>
  <w:style w:type="character" w:customStyle="1" w:styleId="Heading7Char">
    <w:name w:val="Heading 7 Char"/>
    <w:basedOn w:val="DefaultParagraphFont"/>
    <w:link w:val="Heading7"/>
    <w:uiPriority w:val="99"/>
    <w:semiHidden/>
    <w:locked/>
    <w:rsid w:val="00610824"/>
    <w:rPr>
      <w:rFonts w:ascii="Calibri" w:hAnsi="Calibri" w:cs="Times New Roman"/>
      <w:sz w:val="24"/>
      <w:szCs w:val="24"/>
    </w:rPr>
  </w:style>
  <w:style w:type="paragraph" w:styleId="BodyText">
    <w:name w:val="Body Text"/>
    <w:basedOn w:val="Normal"/>
    <w:link w:val="BodyTextChar"/>
    <w:uiPriority w:val="99"/>
    <w:rsid w:val="005757F6"/>
    <w:rPr>
      <w:rFonts w:ascii="Times" w:hAnsi="Times"/>
      <w:b/>
      <w:szCs w:val="20"/>
    </w:rPr>
  </w:style>
  <w:style w:type="character" w:customStyle="1" w:styleId="BodyTextChar">
    <w:name w:val="Body Text Char"/>
    <w:basedOn w:val="DefaultParagraphFont"/>
    <w:link w:val="BodyText"/>
    <w:uiPriority w:val="99"/>
    <w:semiHidden/>
    <w:locked/>
    <w:rsid w:val="00610824"/>
    <w:rPr>
      <w:rFonts w:cs="Times New Roman"/>
      <w:sz w:val="24"/>
      <w:szCs w:val="24"/>
    </w:rPr>
  </w:style>
  <w:style w:type="paragraph" w:styleId="CommentText">
    <w:name w:val="annotation text"/>
    <w:basedOn w:val="Normal"/>
    <w:link w:val="CommentTextChar"/>
    <w:uiPriority w:val="99"/>
    <w:rsid w:val="005757F6"/>
    <w:rPr>
      <w:rFonts w:ascii="Times" w:hAnsi="Times"/>
      <w:sz w:val="20"/>
      <w:szCs w:val="20"/>
    </w:rPr>
  </w:style>
  <w:style w:type="character" w:customStyle="1" w:styleId="CommentTextChar">
    <w:name w:val="Comment Text Char"/>
    <w:basedOn w:val="DefaultParagraphFont"/>
    <w:link w:val="CommentText"/>
    <w:uiPriority w:val="99"/>
    <w:locked/>
    <w:rsid w:val="00B66453"/>
    <w:rPr>
      <w:rFonts w:ascii="Times" w:hAnsi="Times" w:cs="Times New Roman"/>
    </w:rPr>
  </w:style>
  <w:style w:type="paragraph" w:styleId="Header">
    <w:name w:val="header"/>
    <w:basedOn w:val="Normal"/>
    <w:link w:val="HeaderChar"/>
    <w:uiPriority w:val="99"/>
    <w:rsid w:val="005757F6"/>
    <w:pPr>
      <w:tabs>
        <w:tab w:val="center" w:pos="4320"/>
        <w:tab w:val="right" w:pos="8640"/>
      </w:tabs>
    </w:pPr>
  </w:style>
  <w:style w:type="character" w:customStyle="1" w:styleId="HeaderChar">
    <w:name w:val="Header Char"/>
    <w:basedOn w:val="DefaultParagraphFont"/>
    <w:link w:val="Header"/>
    <w:uiPriority w:val="99"/>
    <w:semiHidden/>
    <w:locked/>
    <w:rsid w:val="00610824"/>
    <w:rPr>
      <w:rFonts w:cs="Times New Roman"/>
      <w:sz w:val="24"/>
      <w:szCs w:val="24"/>
    </w:rPr>
  </w:style>
  <w:style w:type="paragraph" w:styleId="Footer">
    <w:name w:val="footer"/>
    <w:basedOn w:val="Normal"/>
    <w:link w:val="FooterChar"/>
    <w:uiPriority w:val="99"/>
    <w:semiHidden/>
    <w:rsid w:val="005757F6"/>
    <w:pPr>
      <w:tabs>
        <w:tab w:val="center" w:pos="4320"/>
        <w:tab w:val="right" w:pos="8640"/>
      </w:tabs>
    </w:pPr>
  </w:style>
  <w:style w:type="character" w:customStyle="1" w:styleId="FooterChar">
    <w:name w:val="Footer Char"/>
    <w:basedOn w:val="DefaultParagraphFont"/>
    <w:link w:val="Footer"/>
    <w:uiPriority w:val="99"/>
    <w:semiHidden/>
    <w:locked/>
    <w:rsid w:val="00610824"/>
    <w:rPr>
      <w:rFonts w:cs="Times New Roman"/>
      <w:sz w:val="24"/>
      <w:szCs w:val="24"/>
    </w:rPr>
  </w:style>
  <w:style w:type="character" w:styleId="PageNumber">
    <w:name w:val="page number"/>
    <w:basedOn w:val="DefaultParagraphFont"/>
    <w:uiPriority w:val="99"/>
    <w:rsid w:val="005757F6"/>
    <w:rPr>
      <w:rFonts w:cs="Times New Roman"/>
    </w:rPr>
  </w:style>
  <w:style w:type="table" w:styleId="TableGrid">
    <w:name w:val="Table Grid"/>
    <w:basedOn w:val="TableNormal"/>
    <w:uiPriority w:val="99"/>
    <w:rsid w:val="005757F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3C76"/>
    <w:rPr>
      <w:rFonts w:cs="Times New Roman"/>
      <w:color w:val="0000FF"/>
      <w:u w:val="single"/>
    </w:rPr>
  </w:style>
  <w:style w:type="character" w:styleId="CommentReference">
    <w:name w:val="annotation reference"/>
    <w:basedOn w:val="DefaultParagraphFont"/>
    <w:uiPriority w:val="99"/>
    <w:semiHidden/>
    <w:rsid w:val="00B66453"/>
    <w:rPr>
      <w:rFonts w:cs="Times New Roman"/>
      <w:sz w:val="16"/>
      <w:szCs w:val="16"/>
    </w:rPr>
  </w:style>
  <w:style w:type="paragraph" w:styleId="CommentSubject">
    <w:name w:val="annotation subject"/>
    <w:basedOn w:val="CommentText"/>
    <w:next w:val="CommentText"/>
    <w:link w:val="CommentSubjectChar"/>
    <w:uiPriority w:val="99"/>
    <w:semiHidden/>
    <w:rsid w:val="00B66453"/>
    <w:rPr>
      <w:rFonts w:ascii="Times New Roman" w:hAnsi="Times New Roman"/>
      <w:b/>
      <w:bCs/>
    </w:rPr>
  </w:style>
  <w:style w:type="character" w:customStyle="1" w:styleId="CommentSubjectChar">
    <w:name w:val="Comment Subject Char"/>
    <w:basedOn w:val="CommentTextChar"/>
    <w:link w:val="CommentSubject"/>
    <w:uiPriority w:val="99"/>
    <w:locked/>
    <w:rsid w:val="00B66453"/>
    <w:rPr>
      <w:rFonts w:ascii="Times" w:hAnsi="Times" w:cs="Times New Roman"/>
    </w:rPr>
  </w:style>
  <w:style w:type="paragraph" w:styleId="BalloonText">
    <w:name w:val="Balloon Text"/>
    <w:basedOn w:val="Normal"/>
    <w:link w:val="BalloonTextChar"/>
    <w:uiPriority w:val="99"/>
    <w:semiHidden/>
    <w:rsid w:val="00B6645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6453"/>
    <w:rPr>
      <w:rFonts w:ascii="Tahoma" w:hAnsi="Tahoma" w:cs="Tahoma"/>
      <w:sz w:val="16"/>
      <w:szCs w:val="16"/>
    </w:rPr>
  </w:style>
  <w:style w:type="paragraph" w:styleId="NormalWeb">
    <w:name w:val="Normal (Web)"/>
    <w:basedOn w:val="Normal"/>
    <w:uiPriority w:val="99"/>
    <w:semiHidden/>
    <w:rsid w:val="00E75AE8"/>
    <w:rPr>
      <w:rFonts w:ascii="Verdana" w:hAnsi="Verdana"/>
      <w:sz w:val="14"/>
      <w:szCs w:val="14"/>
    </w:rPr>
  </w:style>
  <w:style w:type="character" w:styleId="Emphasis">
    <w:name w:val="Emphasis"/>
    <w:basedOn w:val="DefaultParagraphFont"/>
    <w:uiPriority w:val="99"/>
    <w:qFormat/>
    <w:rsid w:val="00E75AE8"/>
    <w:rPr>
      <w:rFonts w:cs="Times New Roman"/>
      <w:i/>
      <w:iCs/>
    </w:rPr>
  </w:style>
  <w:style w:type="character" w:styleId="FollowedHyperlink">
    <w:name w:val="FollowedHyperlink"/>
    <w:basedOn w:val="DefaultParagraphFont"/>
    <w:uiPriority w:val="99"/>
    <w:semiHidden/>
    <w:rsid w:val="00B12C0B"/>
    <w:rPr>
      <w:rFonts w:cs="Times New Roman"/>
      <w:color w:val="800080"/>
      <w:u w:val="single"/>
    </w:rPr>
  </w:style>
  <w:style w:type="paragraph" w:styleId="ListParagraph">
    <w:name w:val="List Paragraph"/>
    <w:basedOn w:val="Normal"/>
    <w:uiPriority w:val="34"/>
    <w:qFormat/>
    <w:rsid w:val="00B357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67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TteachingYAL2012@wikispaces.com/" TargetMode="External"/><Relationship Id="rId13" Type="http://schemas.openxmlformats.org/officeDocument/2006/relationships/hyperlink" Target="mailto:kdredger@vt.ed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nglishcompanion.ning.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ate.org" TargetMode="External"/><Relationship Id="rId5" Type="http://schemas.openxmlformats.org/officeDocument/2006/relationships/webSettings" Target="webSettings.xml"/><Relationship Id="rId15" Type="http://schemas.openxmlformats.org/officeDocument/2006/relationships/hyperlink" Target="http://www.quotationspage.com/quote/37856.html" TargetMode="External"/><Relationship Id="rId10" Type="http://schemas.openxmlformats.org/officeDocument/2006/relationships/hyperlink" Target="http://www.ncte.org" TargetMode="External"/><Relationship Id="rId4" Type="http://schemas.openxmlformats.org/officeDocument/2006/relationships/settings" Target="settings.xml"/><Relationship Id="rId9" Type="http://schemas.openxmlformats.org/officeDocument/2006/relationships/hyperlink" Target="http://www.ala.org/yalsa/booklistsawards/booklistsbook" TargetMode="External"/><Relationship Id="rId14" Type="http://schemas.openxmlformats.org/officeDocument/2006/relationships/hyperlink" Target="mailto:martinje@v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3109</Words>
  <Characters>17723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EDCI 5724:  Teaching English in the Middle and Secondary Schools I</vt:lpstr>
    </vt:vector>
  </TitlesOfParts>
  <Company>Sony Electronics, Inc.</Company>
  <LinksUpToDate>false</LinksUpToDate>
  <CharactersWithSpaces>20791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5724:  Teaching English in the Middle and Secondary Schools I</dc:title>
  <dc:creator>Sara Kajder</dc:creator>
  <cp:lastModifiedBy>Grant Martin</cp:lastModifiedBy>
  <cp:revision>4</cp:revision>
  <cp:lastPrinted>2012-08-16T16:38:00Z</cp:lastPrinted>
  <dcterms:created xsi:type="dcterms:W3CDTF">2012-08-17T13:37:00Z</dcterms:created>
  <dcterms:modified xsi:type="dcterms:W3CDTF">2012-08-20T19:06:00Z</dcterms:modified>
</cp:coreProperties>
</file>